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83257172"/>
        <w:docPartObj>
          <w:docPartGallery w:val="Cover Pages"/>
          <w:docPartUnique/>
        </w:docPartObj>
      </w:sdtPr>
      <w:sdtEndPr>
        <w:rPr>
          <w:rFonts w:eastAsiaTheme="minorHAnsi" w:cstheme="minorBidi"/>
          <w:color w:val="4F81BD" w:themeColor="accent1"/>
          <w:sz w:val="26"/>
          <w:szCs w:val="26"/>
          <w:lang w:val="en-US"/>
        </w:rPr>
      </w:sdtEndPr>
      <w:sdtContent>
        <w:p w:rsidR="008018A6" w:rsidRDefault="008018A6">
          <w:pPr>
            <w:pStyle w:val="a7"/>
            <w:rPr>
              <w:rFonts w:asciiTheme="majorHAnsi" w:eastAsiaTheme="majorEastAsia" w:hAnsiTheme="majorHAnsi" w:cstheme="majorBidi"/>
              <w:sz w:val="72"/>
              <w:szCs w:val="72"/>
            </w:rPr>
          </w:pPr>
          <w:r w:rsidRPr="00315CA5">
            <w:rPr>
              <w:rFonts w:eastAsiaTheme="majorEastAsia" w:cstheme="majorBidi"/>
              <w:noProof/>
            </w:rPr>
            <w:pict>
              <v:rect id="_x0000_s1026" style="position:absolute;margin-left:0;margin-top:0;width:624.2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315CA5">
            <w:rPr>
              <w:rFonts w:eastAsiaTheme="majorEastAsia" w:cstheme="majorBidi"/>
              <w:noProof/>
            </w:rPr>
            <w:pict>
              <v:rect id="_x0000_s1029" style="position:absolute;margin-left:0;margin-top:0;width:7.15pt;height:883.2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315CA5">
            <w:rPr>
              <w:rFonts w:eastAsiaTheme="majorEastAsia" w:cstheme="majorBidi"/>
              <w:noProof/>
            </w:rPr>
            <w:pict>
              <v:rect id="_x0000_s1028" style="position:absolute;margin-left:0;margin-top:0;width:7.15pt;height:883.2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315CA5">
            <w:rPr>
              <w:rFonts w:eastAsiaTheme="majorEastAsia" w:cstheme="majorBidi"/>
              <w:noProof/>
            </w:rPr>
            <w:pict>
              <v:rect id="_x0000_s1027" style="position:absolute;margin-left:0;margin-top:0;width:624.2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heme="majorHAnsi" w:eastAsiaTheme="majorEastAsia" w:hAnsiTheme="majorHAnsi" w:cstheme="majorBidi"/>
              <w:sz w:val="72"/>
              <w:szCs w:val="72"/>
            </w:rPr>
            <w:alias w:val="Τίτλος"/>
            <w:id w:val="14700071"/>
            <w:placeholder>
              <w:docPart w:val="DC14EF81F9C3400A8AAC7DED76F26FA3"/>
            </w:placeholder>
            <w:dataBinding w:prefixMappings="xmlns:ns0='http://schemas.openxmlformats.org/package/2006/metadata/core-properties' xmlns:ns1='http://purl.org/dc/elements/1.1/'" w:xpath="/ns0:coreProperties[1]/ns1:title[1]" w:storeItemID="{6C3C8BC8-F283-45AE-878A-BAB7291924A1}"/>
            <w:text/>
          </w:sdtPr>
          <w:sdtContent>
            <w:p w:rsidR="008018A6" w:rsidRDefault="008018A6">
              <w:pPr>
                <w:pStyle w:val="a7"/>
                <w:rPr>
                  <w:rFonts w:asciiTheme="majorHAnsi" w:eastAsiaTheme="majorEastAsia" w:hAnsiTheme="majorHAnsi" w:cstheme="majorBidi"/>
                  <w:sz w:val="72"/>
                  <w:szCs w:val="72"/>
                </w:rPr>
              </w:pPr>
              <w:r>
                <w:rPr>
                  <w:rFonts w:asciiTheme="majorHAnsi" w:eastAsiaTheme="majorEastAsia" w:hAnsiTheme="majorHAnsi" w:cstheme="majorBidi"/>
                  <w:sz w:val="72"/>
                  <w:szCs w:val="72"/>
                  <w:lang w:val="en-US"/>
                </w:rPr>
                <w:t>ECOLOGY</w:t>
              </w:r>
            </w:p>
          </w:sdtContent>
        </w:sdt>
        <w:sdt>
          <w:sdtPr>
            <w:rPr>
              <w:rFonts w:asciiTheme="majorHAnsi" w:eastAsiaTheme="majorEastAsia" w:hAnsiTheme="majorHAnsi" w:cstheme="majorBidi"/>
              <w:sz w:val="36"/>
              <w:szCs w:val="36"/>
            </w:rPr>
            <w:alias w:val="Υπότιτλος"/>
            <w:id w:val="14700077"/>
            <w:placeholder>
              <w:docPart w:val="250E25C39DE94E32B4C723D5537916B3"/>
            </w:placeholder>
            <w:showingPlcHdr/>
            <w:dataBinding w:prefixMappings="xmlns:ns0='http://schemas.openxmlformats.org/package/2006/metadata/core-properties' xmlns:ns1='http://purl.org/dc/elements/1.1/'" w:xpath="/ns0:coreProperties[1]/ns1:subject[1]" w:storeItemID="{6C3C8BC8-F283-45AE-878A-BAB7291924A1}"/>
            <w:text/>
          </w:sdtPr>
          <w:sdtContent>
            <w:p w:rsidR="008018A6" w:rsidRDefault="008018A6">
              <w:pPr>
                <w:pStyle w:val="a7"/>
                <w:rPr>
                  <w:rFonts w:asciiTheme="majorHAnsi" w:eastAsiaTheme="majorEastAsia" w:hAnsiTheme="majorHAnsi" w:cstheme="majorBidi"/>
                  <w:sz w:val="36"/>
                  <w:szCs w:val="36"/>
                </w:rPr>
              </w:pPr>
              <w:r>
                <w:rPr>
                  <w:rFonts w:asciiTheme="majorHAnsi" w:eastAsiaTheme="majorEastAsia" w:hAnsiTheme="majorHAnsi" w:cstheme="majorBidi"/>
                  <w:sz w:val="36"/>
                  <w:szCs w:val="36"/>
                </w:rPr>
                <w:t>[Πληκτρολογήστε τον υπότιτλο του εγγράφου]</w:t>
              </w:r>
            </w:p>
          </w:sdtContent>
        </w:sdt>
        <w:p w:rsidR="008018A6" w:rsidRDefault="008018A6">
          <w:pPr>
            <w:pStyle w:val="a7"/>
            <w:rPr>
              <w:rFonts w:asciiTheme="majorHAnsi" w:eastAsiaTheme="majorEastAsia" w:hAnsiTheme="majorHAnsi" w:cstheme="majorBidi"/>
              <w:sz w:val="36"/>
              <w:szCs w:val="36"/>
            </w:rPr>
          </w:pPr>
        </w:p>
        <w:p w:rsidR="008018A6" w:rsidRDefault="008018A6">
          <w:pPr>
            <w:pStyle w:val="a7"/>
            <w:rPr>
              <w:rFonts w:asciiTheme="majorHAnsi" w:eastAsiaTheme="majorEastAsia" w:hAnsiTheme="majorHAnsi" w:cstheme="majorBidi"/>
              <w:sz w:val="36"/>
              <w:szCs w:val="36"/>
            </w:rPr>
          </w:pPr>
        </w:p>
        <w:sdt>
          <w:sdtPr>
            <w:alias w:val="Ημερομηνία"/>
            <w:id w:val="14700083"/>
            <w:placeholder>
              <w:docPart w:val="A15BA9F38D514546BD5880211B60761C"/>
            </w:placeholder>
            <w:dataBinding w:prefixMappings="xmlns:ns0='http://schemas.microsoft.com/office/2006/coverPageProps'" w:xpath="/ns0:CoverPageProperties[1]/ns0:PublishDate[1]" w:storeItemID="{55AF091B-3C7A-41E3-B477-F2FDAA23CFDA}"/>
            <w:date w:fullDate="2018-03-21T00:00:00Z">
              <w:dateFormat w:val="d/M/yyyy"/>
              <w:lid w:val="el-GR"/>
              <w:storeMappedDataAs w:val="dateTime"/>
              <w:calendar w:val="gregorian"/>
            </w:date>
          </w:sdtPr>
          <w:sdtContent>
            <w:p w:rsidR="008018A6" w:rsidRDefault="008018A6">
              <w:pPr>
                <w:pStyle w:val="a7"/>
              </w:pPr>
              <w:r>
                <w:t>21/3/2018</w:t>
              </w:r>
            </w:p>
          </w:sdtContent>
        </w:sdt>
        <w:sdt>
          <w:sdtPr>
            <w:alias w:val="Εταιρεία"/>
            <w:id w:val="14700089"/>
            <w:placeholder>
              <w:docPart w:val="AE3F83558A634389BB489776D66CBCFB"/>
            </w:placeholder>
            <w:dataBinding w:prefixMappings="xmlns:ns0='http://schemas.openxmlformats.org/officeDocument/2006/extended-properties'" w:xpath="/ns0:Properties[1]/ns0:Company[1]" w:storeItemID="{6668398D-A668-4E3E-A5EB-62B293D839F1}"/>
            <w:text/>
          </w:sdtPr>
          <w:sdtContent>
            <w:p w:rsidR="008018A6" w:rsidRDefault="008018A6">
              <w:pPr>
                <w:pStyle w:val="a7"/>
              </w:pPr>
              <w:r>
                <w:t>Ιωάννα Βοζινίδου</w:t>
              </w:r>
            </w:p>
          </w:sdtContent>
        </w:sdt>
        <w:sdt>
          <w:sdtPr>
            <w:alias w:val="Συντάκτης"/>
            <w:id w:val="14700094"/>
            <w:placeholder>
              <w:docPart w:val="58799433BE93424EBE01B1DB8FD64357"/>
            </w:placeholder>
            <w:dataBinding w:prefixMappings="xmlns:ns0='http://schemas.openxmlformats.org/package/2006/metadata/core-properties' xmlns:ns1='http://purl.org/dc/elements/1.1/'" w:xpath="/ns0:coreProperties[1]/ns1:creator[1]" w:storeItemID="{6C3C8BC8-F283-45AE-878A-BAB7291924A1}"/>
            <w:text/>
          </w:sdtPr>
          <w:sdtContent>
            <w:p w:rsidR="008018A6" w:rsidRDefault="008018A6">
              <w:pPr>
                <w:pStyle w:val="a7"/>
              </w:pPr>
              <w:r>
                <w:t>Α.Ε.Μ 4355</w:t>
              </w:r>
            </w:p>
          </w:sdtContent>
        </w:sdt>
        <w:p w:rsidR="008018A6" w:rsidRDefault="008018A6"/>
        <w:p w:rsidR="000F1B26" w:rsidRDefault="008018A6">
          <w:pPr>
            <w:spacing w:after="200" w:line="276" w:lineRule="auto"/>
            <w:ind w:firstLine="0"/>
            <w:rPr>
              <w:rFonts w:asciiTheme="majorHAnsi" w:hAnsiTheme="majorHAnsi"/>
              <w:color w:val="4F81BD" w:themeColor="accent1"/>
              <w:sz w:val="26"/>
              <w:szCs w:val="26"/>
            </w:rPr>
          </w:pPr>
          <w:r w:rsidRPr="008018A6">
            <w:rPr>
              <w:rFonts w:asciiTheme="majorHAnsi" w:hAnsiTheme="majorHAnsi"/>
              <w:color w:val="4F81BD" w:themeColor="accent1"/>
              <w:sz w:val="26"/>
              <w:szCs w:val="26"/>
            </w:rPr>
            <w:br w:type="page"/>
          </w:r>
        </w:p>
        <w:sdt>
          <w:sdtPr>
            <w:id w:val="83257195"/>
            <w:docPartObj>
              <w:docPartGallery w:val="Table of Contents"/>
              <w:docPartUnique/>
            </w:docPartObj>
          </w:sdtPr>
          <w:sdtEndPr>
            <w:rPr>
              <w:rFonts w:ascii="Times New Roman" w:eastAsiaTheme="minorHAnsi" w:hAnsi="Times New Roman" w:cstheme="minorBidi"/>
              <w:b w:val="0"/>
              <w:bCs w:val="0"/>
              <w:color w:val="auto"/>
              <w:sz w:val="22"/>
              <w:szCs w:val="22"/>
            </w:rPr>
          </w:sdtEndPr>
          <w:sdtContent>
            <w:p w:rsidR="000F1B26" w:rsidRDefault="000F1B26">
              <w:pPr>
                <w:pStyle w:val="a8"/>
              </w:pPr>
              <w:r>
                <w:t>Περιεχόμενα</w:t>
              </w:r>
            </w:p>
            <w:p w:rsidR="000F1B26" w:rsidRDefault="000F1B26">
              <w:pPr>
                <w:pStyle w:val="10"/>
                <w:tabs>
                  <w:tab w:val="right" w:leader="dot" w:pos="9060"/>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437507" w:history="1">
                <w:r w:rsidRPr="00FD3836">
                  <w:rPr>
                    <w:rStyle w:val="-"/>
                    <w:noProof/>
                    <w:lang w:val="en-US"/>
                  </w:rPr>
                  <w:t>ECOLOGY</w:t>
                </w:r>
                <w:r>
                  <w:rPr>
                    <w:noProof/>
                    <w:webHidden/>
                  </w:rPr>
                  <w:tab/>
                </w:r>
                <w:r>
                  <w:rPr>
                    <w:noProof/>
                    <w:webHidden/>
                  </w:rPr>
                  <w:fldChar w:fldCharType="begin"/>
                </w:r>
                <w:r>
                  <w:rPr>
                    <w:noProof/>
                    <w:webHidden/>
                  </w:rPr>
                  <w:instrText xml:space="preserve"> PAGEREF _Toc509437507 \h </w:instrText>
                </w:r>
                <w:r>
                  <w:rPr>
                    <w:noProof/>
                    <w:webHidden/>
                  </w:rPr>
                </w:r>
                <w:r>
                  <w:rPr>
                    <w:noProof/>
                    <w:webHidden/>
                  </w:rPr>
                  <w:fldChar w:fldCharType="separate"/>
                </w:r>
                <w:r>
                  <w:rPr>
                    <w:noProof/>
                    <w:webHidden/>
                  </w:rPr>
                  <w:t>3</w:t>
                </w:r>
                <w:r>
                  <w:rPr>
                    <w:noProof/>
                    <w:webHidden/>
                  </w:rPr>
                  <w:fldChar w:fldCharType="end"/>
                </w:r>
              </w:hyperlink>
            </w:p>
            <w:p w:rsidR="000F1B26" w:rsidRDefault="000F1B26">
              <w:pPr>
                <w:pStyle w:val="20"/>
                <w:tabs>
                  <w:tab w:val="left" w:pos="1540"/>
                  <w:tab w:val="right" w:leader="dot" w:pos="9060"/>
                </w:tabs>
                <w:rPr>
                  <w:rFonts w:asciiTheme="minorHAnsi" w:eastAsiaTheme="minorEastAsia" w:hAnsiTheme="minorHAnsi"/>
                  <w:noProof/>
                  <w:lang w:eastAsia="el-GR"/>
                </w:rPr>
              </w:pPr>
              <w:hyperlink w:anchor="_Toc509437508" w:history="1">
                <w:r w:rsidRPr="00FD3836">
                  <w:rPr>
                    <w:rStyle w:val="-"/>
                    <w:noProof/>
                  </w:rPr>
                  <w:t>1)</w:t>
                </w:r>
                <w:r>
                  <w:rPr>
                    <w:rFonts w:asciiTheme="minorHAnsi" w:eastAsiaTheme="minorEastAsia" w:hAnsiTheme="minorHAnsi"/>
                    <w:noProof/>
                    <w:lang w:eastAsia="el-GR"/>
                  </w:rPr>
                  <w:tab/>
                </w:r>
                <w:r w:rsidRPr="00FD3836">
                  <w:rPr>
                    <w:rStyle w:val="-"/>
                    <w:noProof/>
                  </w:rPr>
                  <w:t>Ecology</w:t>
                </w:r>
                <w:r>
                  <w:rPr>
                    <w:noProof/>
                    <w:webHidden/>
                  </w:rPr>
                  <w:tab/>
                </w:r>
                <w:r>
                  <w:rPr>
                    <w:noProof/>
                    <w:webHidden/>
                  </w:rPr>
                  <w:fldChar w:fldCharType="begin"/>
                </w:r>
                <w:r>
                  <w:rPr>
                    <w:noProof/>
                    <w:webHidden/>
                  </w:rPr>
                  <w:instrText xml:space="preserve"> PAGEREF _Toc509437508 \h </w:instrText>
                </w:r>
                <w:r>
                  <w:rPr>
                    <w:noProof/>
                    <w:webHidden/>
                  </w:rPr>
                </w:r>
                <w:r>
                  <w:rPr>
                    <w:noProof/>
                    <w:webHidden/>
                  </w:rPr>
                  <w:fldChar w:fldCharType="separate"/>
                </w:r>
                <w:r>
                  <w:rPr>
                    <w:noProof/>
                    <w:webHidden/>
                  </w:rPr>
                  <w:t>3</w:t>
                </w:r>
                <w:r>
                  <w:rPr>
                    <w:noProof/>
                    <w:webHidden/>
                  </w:rPr>
                  <w:fldChar w:fldCharType="end"/>
                </w:r>
              </w:hyperlink>
            </w:p>
            <w:p w:rsidR="000F1B26" w:rsidRDefault="000F1B26">
              <w:pPr>
                <w:pStyle w:val="20"/>
                <w:tabs>
                  <w:tab w:val="right" w:leader="dot" w:pos="9060"/>
                </w:tabs>
                <w:rPr>
                  <w:rFonts w:asciiTheme="minorHAnsi" w:eastAsiaTheme="minorEastAsia" w:hAnsiTheme="minorHAnsi"/>
                  <w:noProof/>
                  <w:lang w:eastAsia="el-GR"/>
                </w:rPr>
              </w:pPr>
              <w:hyperlink w:anchor="_Toc509437509" w:history="1">
                <w:r w:rsidRPr="00FD3836">
                  <w:rPr>
                    <w:rStyle w:val="-"/>
                    <w:noProof/>
                    <w:lang w:val="en-US"/>
                  </w:rPr>
                  <w:t xml:space="preserve">2) </w:t>
                </w:r>
                <w:r w:rsidRPr="00FD3836">
                  <w:rPr>
                    <w:rStyle w:val="-"/>
                    <w:noProof/>
                  </w:rPr>
                  <w:t>The natural environment</w:t>
                </w:r>
                <w:r>
                  <w:rPr>
                    <w:noProof/>
                    <w:webHidden/>
                  </w:rPr>
                  <w:tab/>
                </w:r>
                <w:r>
                  <w:rPr>
                    <w:noProof/>
                    <w:webHidden/>
                  </w:rPr>
                  <w:fldChar w:fldCharType="begin"/>
                </w:r>
                <w:r>
                  <w:rPr>
                    <w:noProof/>
                    <w:webHidden/>
                  </w:rPr>
                  <w:instrText xml:space="preserve"> PAGEREF _Toc509437509 \h </w:instrText>
                </w:r>
                <w:r>
                  <w:rPr>
                    <w:noProof/>
                    <w:webHidden/>
                  </w:rPr>
                </w:r>
                <w:r>
                  <w:rPr>
                    <w:noProof/>
                    <w:webHidden/>
                  </w:rPr>
                  <w:fldChar w:fldCharType="separate"/>
                </w:r>
                <w:r>
                  <w:rPr>
                    <w:noProof/>
                    <w:webHidden/>
                  </w:rPr>
                  <w:t>5</w:t>
                </w:r>
                <w:r>
                  <w:rPr>
                    <w:noProof/>
                    <w:webHidden/>
                  </w:rPr>
                  <w:fldChar w:fldCharType="end"/>
                </w:r>
              </w:hyperlink>
            </w:p>
            <w:p w:rsidR="000F1B26" w:rsidRDefault="000F1B26">
              <w:pPr>
                <w:pStyle w:val="20"/>
                <w:tabs>
                  <w:tab w:val="right" w:leader="dot" w:pos="9060"/>
                </w:tabs>
                <w:rPr>
                  <w:rFonts w:asciiTheme="minorHAnsi" w:eastAsiaTheme="minorEastAsia" w:hAnsiTheme="minorHAnsi"/>
                  <w:noProof/>
                  <w:lang w:eastAsia="el-GR"/>
                </w:rPr>
              </w:pPr>
              <w:hyperlink w:anchor="_Toc509437510" w:history="1">
                <w:r w:rsidRPr="00FD3836">
                  <w:rPr>
                    <w:rStyle w:val="-"/>
                    <w:noProof/>
                    <w:lang w:val="en-US"/>
                  </w:rPr>
                  <w:t xml:space="preserve">3) </w:t>
                </w:r>
                <w:r w:rsidRPr="00FD3836">
                  <w:rPr>
                    <w:rStyle w:val="-"/>
                    <w:noProof/>
                  </w:rPr>
                  <w:t>Water pollution</w:t>
                </w:r>
                <w:r>
                  <w:rPr>
                    <w:noProof/>
                    <w:webHidden/>
                  </w:rPr>
                  <w:tab/>
                </w:r>
                <w:r>
                  <w:rPr>
                    <w:noProof/>
                    <w:webHidden/>
                  </w:rPr>
                  <w:fldChar w:fldCharType="begin"/>
                </w:r>
                <w:r>
                  <w:rPr>
                    <w:noProof/>
                    <w:webHidden/>
                  </w:rPr>
                  <w:instrText xml:space="preserve"> PAGEREF _Toc509437510 \h </w:instrText>
                </w:r>
                <w:r>
                  <w:rPr>
                    <w:noProof/>
                    <w:webHidden/>
                  </w:rPr>
                </w:r>
                <w:r>
                  <w:rPr>
                    <w:noProof/>
                    <w:webHidden/>
                  </w:rPr>
                  <w:fldChar w:fldCharType="separate"/>
                </w:r>
                <w:r>
                  <w:rPr>
                    <w:noProof/>
                    <w:webHidden/>
                  </w:rPr>
                  <w:t>6</w:t>
                </w:r>
                <w:r>
                  <w:rPr>
                    <w:noProof/>
                    <w:webHidden/>
                  </w:rPr>
                  <w:fldChar w:fldCharType="end"/>
                </w:r>
              </w:hyperlink>
            </w:p>
            <w:p w:rsidR="000F1B26" w:rsidRDefault="000F1B26">
              <w:pPr>
                <w:pStyle w:val="20"/>
                <w:tabs>
                  <w:tab w:val="right" w:leader="dot" w:pos="9060"/>
                </w:tabs>
                <w:rPr>
                  <w:rFonts w:asciiTheme="minorHAnsi" w:eastAsiaTheme="minorEastAsia" w:hAnsiTheme="minorHAnsi"/>
                  <w:noProof/>
                  <w:lang w:eastAsia="el-GR"/>
                </w:rPr>
              </w:pPr>
              <w:hyperlink w:anchor="_Toc509437511" w:history="1">
                <w:r w:rsidRPr="00FD3836">
                  <w:rPr>
                    <w:rStyle w:val="-"/>
                    <w:noProof/>
                    <w:lang w:val="en-US"/>
                  </w:rPr>
                  <w:t xml:space="preserve">4) </w:t>
                </w:r>
                <w:r w:rsidRPr="00FD3836">
                  <w:rPr>
                    <w:rStyle w:val="-"/>
                    <w:noProof/>
                  </w:rPr>
                  <w:t>Ozone hole</w:t>
                </w:r>
                <w:r>
                  <w:rPr>
                    <w:noProof/>
                    <w:webHidden/>
                  </w:rPr>
                  <w:tab/>
                </w:r>
                <w:r>
                  <w:rPr>
                    <w:noProof/>
                    <w:webHidden/>
                  </w:rPr>
                  <w:fldChar w:fldCharType="begin"/>
                </w:r>
                <w:r>
                  <w:rPr>
                    <w:noProof/>
                    <w:webHidden/>
                  </w:rPr>
                  <w:instrText xml:space="preserve"> PAGEREF _Toc509437511 \h </w:instrText>
                </w:r>
                <w:r>
                  <w:rPr>
                    <w:noProof/>
                    <w:webHidden/>
                  </w:rPr>
                </w:r>
                <w:r>
                  <w:rPr>
                    <w:noProof/>
                    <w:webHidden/>
                  </w:rPr>
                  <w:fldChar w:fldCharType="separate"/>
                </w:r>
                <w:r>
                  <w:rPr>
                    <w:noProof/>
                    <w:webHidden/>
                  </w:rPr>
                  <w:t>8</w:t>
                </w:r>
                <w:r>
                  <w:rPr>
                    <w:noProof/>
                    <w:webHidden/>
                  </w:rPr>
                  <w:fldChar w:fldCharType="end"/>
                </w:r>
              </w:hyperlink>
            </w:p>
            <w:p w:rsidR="000F1B26" w:rsidRDefault="000F1B26">
              <w:pPr>
                <w:pStyle w:val="20"/>
                <w:tabs>
                  <w:tab w:val="right" w:leader="dot" w:pos="9060"/>
                </w:tabs>
                <w:rPr>
                  <w:rFonts w:asciiTheme="minorHAnsi" w:eastAsiaTheme="minorEastAsia" w:hAnsiTheme="minorHAnsi"/>
                  <w:noProof/>
                  <w:lang w:eastAsia="el-GR"/>
                </w:rPr>
              </w:pPr>
              <w:hyperlink w:anchor="_Toc509437512" w:history="1">
                <w:r w:rsidRPr="00FD3836">
                  <w:rPr>
                    <w:rStyle w:val="-"/>
                    <w:noProof/>
                    <w:lang w:val="en-US"/>
                  </w:rPr>
                  <w:t xml:space="preserve">5) </w:t>
                </w:r>
                <w:r w:rsidRPr="00FD3836">
                  <w:rPr>
                    <w:rStyle w:val="-"/>
                    <w:noProof/>
                  </w:rPr>
                  <w:t>Energy</w:t>
                </w:r>
                <w:r>
                  <w:rPr>
                    <w:noProof/>
                    <w:webHidden/>
                  </w:rPr>
                  <w:tab/>
                </w:r>
                <w:r>
                  <w:rPr>
                    <w:noProof/>
                    <w:webHidden/>
                  </w:rPr>
                  <w:fldChar w:fldCharType="begin"/>
                </w:r>
                <w:r>
                  <w:rPr>
                    <w:noProof/>
                    <w:webHidden/>
                  </w:rPr>
                  <w:instrText xml:space="preserve"> PAGEREF _Toc509437512 \h </w:instrText>
                </w:r>
                <w:r>
                  <w:rPr>
                    <w:noProof/>
                    <w:webHidden/>
                  </w:rPr>
                </w:r>
                <w:r>
                  <w:rPr>
                    <w:noProof/>
                    <w:webHidden/>
                  </w:rPr>
                  <w:fldChar w:fldCharType="separate"/>
                </w:r>
                <w:r>
                  <w:rPr>
                    <w:noProof/>
                    <w:webHidden/>
                  </w:rPr>
                  <w:t>10</w:t>
                </w:r>
                <w:r>
                  <w:rPr>
                    <w:noProof/>
                    <w:webHidden/>
                  </w:rPr>
                  <w:fldChar w:fldCharType="end"/>
                </w:r>
              </w:hyperlink>
            </w:p>
            <w:p w:rsidR="000F1B26" w:rsidRDefault="000F1B26">
              <w:pPr>
                <w:pStyle w:val="20"/>
                <w:tabs>
                  <w:tab w:val="right" w:leader="dot" w:pos="9060"/>
                </w:tabs>
                <w:rPr>
                  <w:rFonts w:asciiTheme="minorHAnsi" w:eastAsiaTheme="minorEastAsia" w:hAnsiTheme="minorHAnsi"/>
                  <w:noProof/>
                  <w:lang w:eastAsia="el-GR"/>
                </w:rPr>
              </w:pPr>
              <w:hyperlink w:anchor="_Toc509437513" w:history="1">
                <w:r w:rsidRPr="00FD3836">
                  <w:rPr>
                    <w:rStyle w:val="-"/>
                    <w:noProof/>
                    <w:lang w:val="en-US"/>
                  </w:rPr>
                  <w:t>6)  My Family</w:t>
                </w:r>
                <w:r>
                  <w:rPr>
                    <w:noProof/>
                    <w:webHidden/>
                  </w:rPr>
                  <w:tab/>
                </w:r>
                <w:r>
                  <w:rPr>
                    <w:noProof/>
                    <w:webHidden/>
                  </w:rPr>
                  <w:fldChar w:fldCharType="begin"/>
                </w:r>
                <w:r>
                  <w:rPr>
                    <w:noProof/>
                    <w:webHidden/>
                  </w:rPr>
                  <w:instrText xml:space="preserve"> PAGEREF _Toc509437513 \h </w:instrText>
                </w:r>
                <w:r>
                  <w:rPr>
                    <w:noProof/>
                    <w:webHidden/>
                  </w:rPr>
                </w:r>
                <w:r>
                  <w:rPr>
                    <w:noProof/>
                    <w:webHidden/>
                  </w:rPr>
                  <w:fldChar w:fldCharType="separate"/>
                </w:r>
                <w:r>
                  <w:rPr>
                    <w:noProof/>
                    <w:webHidden/>
                  </w:rPr>
                  <w:t>11</w:t>
                </w:r>
                <w:r>
                  <w:rPr>
                    <w:noProof/>
                    <w:webHidden/>
                  </w:rPr>
                  <w:fldChar w:fldCharType="end"/>
                </w:r>
              </w:hyperlink>
            </w:p>
            <w:p w:rsidR="000F1B26" w:rsidRDefault="000F1B26">
              <w:r>
                <w:fldChar w:fldCharType="end"/>
              </w:r>
            </w:p>
          </w:sdtContent>
        </w:sdt>
        <w:p w:rsidR="000F1B26" w:rsidRDefault="000F1B26">
          <w:pPr>
            <w:spacing w:after="200" w:line="276" w:lineRule="auto"/>
            <w:ind w:firstLine="0"/>
            <w:rPr>
              <w:rFonts w:asciiTheme="majorHAnsi" w:hAnsiTheme="majorHAnsi"/>
              <w:color w:val="4F81BD" w:themeColor="accent1"/>
              <w:sz w:val="26"/>
              <w:szCs w:val="26"/>
            </w:rPr>
          </w:pPr>
          <w:r>
            <w:rPr>
              <w:rFonts w:asciiTheme="majorHAnsi" w:hAnsiTheme="majorHAnsi"/>
              <w:color w:val="4F81BD" w:themeColor="accent1"/>
              <w:sz w:val="26"/>
              <w:szCs w:val="26"/>
            </w:rPr>
            <w:br w:type="page"/>
          </w:r>
        </w:p>
        <w:p w:rsidR="008018A6" w:rsidRDefault="008018A6">
          <w:pPr>
            <w:spacing w:after="200" w:line="276" w:lineRule="auto"/>
            <w:ind w:firstLine="0"/>
            <w:rPr>
              <w:rFonts w:asciiTheme="majorHAnsi" w:eastAsiaTheme="majorEastAsia" w:hAnsiTheme="majorHAnsi" w:cstheme="majorBidi"/>
              <w:b/>
              <w:bCs/>
              <w:color w:val="4F81BD" w:themeColor="accent1"/>
              <w:sz w:val="26"/>
              <w:szCs w:val="26"/>
              <w:lang w:val="en-US"/>
            </w:rPr>
          </w:pPr>
        </w:p>
      </w:sdtContent>
    </w:sdt>
    <w:p w:rsidR="00D74EAD" w:rsidRDefault="00D74EAD" w:rsidP="00D74EAD">
      <w:pPr>
        <w:pStyle w:val="1"/>
        <w:rPr>
          <w:lang w:val="en-US"/>
        </w:rPr>
      </w:pPr>
      <w:bookmarkStart w:id="0" w:name="_Toc509437507"/>
      <w:r>
        <w:rPr>
          <w:lang w:val="en-US"/>
        </w:rPr>
        <w:t>ECOLOGY</w:t>
      </w:r>
      <w:bookmarkEnd w:id="0"/>
    </w:p>
    <w:p w:rsidR="00D74EAD" w:rsidRPr="00D74EAD" w:rsidRDefault="00D74EAD" w:rsidP="00E1610A">
      <w:pPr>
        <w:pStyle w:val="2"/>
        <w:numPr>
          <w:ilvl w:val="0"/>
          <w:numId w:val="1"/>
        </w:numPr>
      </w:pPr>
      <w:bookmarkStart w:id="1" w:name="_Toc509437508"/>
      <w:r w:rsidRPr="00D74EAD">
        <w:t>Ecology</w:t>
      </w:r>
      <w:bookmarkEnd w:id="1"/>
    </w:p>
    <w:p w:rsidR="001D256B" w:rsidRPr="001D256B" w:rsidRDefault="001D256B" w:rsidP="008C63F6">
      <w:pPr>
        <w:rPr>
          <w:lang w:val="en-US"/>
        </w:rPr>
      </w:pPr>
      <w:r w:rsidRPr="001D256B">
        <w:rPr>
          <w:lang w:val="en-US"/>
        </w:rPr>
        <w:t xml:space="preserve">Ecology (from Greek: οἶκος, "house", or "environment"; -λογία, "study of")[A] is the branch of biology[1] which studies the interactions among organisms and their environment. Objects of study include interactions of organisms with each other and with </w:t>
      </w:r>
      <w:del w:id="2" w:author="Filareti" w:date="2018-03-21T23:21:00Z">
        <w:r w:rsidRPr="001D256B" w:rsidDel="00C27B9B">
          <w:rPr>
            <w:lang w:val="en-US"/>
          </w:rPr>
          <w:delText>abiotic</w:delText>
        </w:r>
      </w:del>
      <w:ins w:id="3" w:author="Filareti" w:date="2018-03-21T23:22:00Z">
        <w:r w:rsidR="00C27B9B">
          <w:rPr>
            <w:lang w:val="en-US"/>
          </w:rPr>
          <w:t xml:space="preserve"> non living</w:t>
        </w:r>
      </w:ins>
      <w:r w:rsidRPr="001D256B">
        <w:rPr>
          <w:lang w:val="en-US"/>
        </w:rPr>
        <w:t xml:space="preserve">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w:t>
      </w:r>
      <w:del w:id="4" w:author="Filareti" w:date="2018-03-21T23:23:00Z">
        <w:r w:rsidRPr="001D256B" w:rsidDel="004B0507">
          <w:rPr>
            <w:lang w:val="en-US"/>
          </w:rPr>
          <w:delText>primary</w:delText>
        </w:r>
      </w:del>
      <w:ins w:id="5" w:author="Filareti" w:date="2018-03-21T23:26:00Z">
        <w:r w:rsidR="004B0507">
          <w:rPr>
            <w:lang w:val="en-US"/>
          </w:rPr>
          <w:t>constotutional</w:t>
        </w:r>
      </w:ins>
      <w:r w:rsidRPr="001D256B">
        <w:rPr>
          <w:lang w:val="en-US"/>
        </w:rPr>
        <w:t xml:space="preserve"> production, pedogenesis, </w:t>
      </w:r>
      <w:del w:id="6" w:author="Filareti" w:date="2018-03-21T23:25:00Z">
        <w:r w:rsidRPr="001D256B" w:rsidDel="004B0507">
          <w:rPr>
            <w:lang w:val="en-US"/>
          </w:rPr>
          <w:delText>nutrient</w:delText>
        </w:r>
      </w:del>
      <w:ins w:id="7" w:author="Filareti" w:date="2018-03-21T23:25:00Z">
        <w:r w:rsidR="004B0507">
          <w:rPr>
            <w:lang w:val="en-US"/>
          </w:rPr>
          <w:t xml:space="preserve"> vitamin</w:t>
        </w:r>
      </w:ins>
      <w:r w:rsidRPr="001D256B">
        <w:rPr>
          <w:lang w:val="en-US"/>
        </w:rPr>
        <w:t xml:space="preserve"> cycling, and niche construction, regulate the flux of energy and matter through an environment. These processes are sustained by organisms with </w:t>
      </w:r>
      <w:del w:id="8" w:author="Filareti" w:date="2018-03-21T23:28:00Z">
        <w:r w:rsidRPr="001D256B" w:rsidDel="004B0507">
          <w:rPr>
            <w:lang w:val="en-US"/>
          </w:rPr>
          <w:delText>specific</w:delText>
        </w:r>
      </w:del>
      <w:ins w:id="9" w:author="Filareti" w:date="2018-03-21T23:28:00Z">
        <w:r w:rsidR="004B0507">
          <w:rPr>
            <w:lang w:val="en-US"/>
          </w:rPr>
          <w:t xml:space="preserve"> limited</w:t>
        </w:r>
      </w:ins>
      <w:r w:rsidRPr="001D256B">
        <w:rPr>
          <w:lang w:val="en-US"/>
        </w:rPr>
        <w:t xml:space="preserve"> life history traits. Biodiversity means the varieties of species, genes, and ecosystems, enhances certain ecosystem services.</w:t>
      </w:r>
    </w:p>
    <w:p w:rsidR="001D256B" w:rsidRPr="001D256B" w:rsidRDefault="001D256B" w:rsidP="001D256B">
      <w:pPr>
        <w:rPr>
          <w:lang w:val="en-US"/>
        </w:rPr>
      </w:pPr>
    </w:p>
    <w:p w:rsidR="001D256B" w:rsidRPr="001D256B" w:rsidRDefault="001D256B" w:rsidP="001D256B">
      <w:pPr>
        <w:rPr>
          <w:lang w:val="en-US"/>
        </w:rPr>
      </w:pPr>
      <w:r w:rsidRPr="001D256B">
        <w:rPr>
          <w:lang w:val="en-US"/>
        </w:rPr>
        <w:t>Ecology is not synonymous with environmentalism, natural history, or environmental science. It overlaps with the closely related sciences of evolutionary biology, genetics, and ethology. An important focus for ecologists is to improve the understanding of how biodiversity affects ecological function. Ecologists seek to explain:</w:t>
      </w:r>
    </w:p>
    <w:p w:rsidR="001D256B" w:rsidRPr="001D256B" w:rsidRDefault="001D256B" w:rsidP="001D256B">
      <w:pPr>
        <w:rPr>
          <w:lang w:val="en-US"/>
        </w:rPr>
      </w:pPr>
    </w:p>
    <w:p w:rsidR="001D256B" w:rsidRPr="001D256B" w:rsidRDefault="001D256B" w:rsidP="001D256B">
      <w:pPr>
        <w:rPr>
          <w:lang w:val="en-US"/>
        </w:rPr>
      </w:pPr>
      <w:r w:rsidRPr="001D256B">
        <w:rPr>
          <w:lang w:val="en-US"/>
        </w:rPr>
        <w:t xml:space="preserve">    Life processes, interactions, and adaptations</w:t>
      </w:r>
    </w:p>
    <w:p w:rsidR="001D256B" w:rsidRPr="001D256B" w:rsidRDefault="001D256B" w:rsidP="001D256B">
      <w:pPr>
        <w:rPr>
          <w:lang w:val="en-US"/>
        </w:rPr>
      </w:pPr>
      <w:r w:rsidRPr="001D256B">
        <w:rPr>
          <w:lang w:val="en-US"/>
        </w:rPr>
        <w:t xml:space="preserve">    The movement of materials and energy through living communities</w:t>
      </w:r>
    </w:p>
    <w:p w:rsidR="001D256B" w:rsidRPr="001D256B" w:rsidRDefault="001D256B" w:rsidP="001D256B">
      <w:pPr>
        <w:rPr>
          <w:lang w:val="en-US"/>
        </w:rPr>
      </w:pPr>
      <w:r w:rsidRPr="001D256B">
        <w:rPr>
          <w:lang w:val="en-US"/>
        </w:rPr>
        <w:t xml:space="preserve">    The successional development of ecosystems</w:t>
      </w:r>
    </w:p>
    <w:p w:rsidR="001D256B" w:rsidRPr="001D256B" w:rsidRDefault="001D256B" w:rsidP="001D256B">
      <w:pPr>
        <w:rPr>
          <w:lang w:val="en-US"/>
        </w:rPr>
      </w:pPr>
      <w:r w:rsidRPr="001D256B">
        <w:rPr>
          <w:lang w:val="en-US"/>
        </w:rPr>
        <w:t xml:space="preserve">    The abundance and distribution of organisms and biodiversity in the context of the environment.</w:t>
      </w:r>
    </w:p>
    <w:p w:rsidR="001D256B" w:rsidRPr="001D256B" w:rsidRDefault="001D256B" w:rsidP="001D256B">
      <w:pPr>
        <w:rPr>
          <w:lang w:val="en-US"/>
        </w:rPr>
      </w:pPr>
    </w:p>
    <w:p w:rsidR="001D256B" w:rsidRPr="001D256B" w:rsidRDefault="001D256B" w:rsidP="001D256B">
      <w:pPr>
        <w:rPr>
          <w:lang w:val="en-US"/>
        </w:rPr>
      </w:pPr>
      <w:r w:rsidRPr="001D256B">
        <w:rPr>
          <w:lang w:val="en-US"/>
        </w:rPr>
        <w:t xml:space="preserve">Ecology has practical applications in conservation biology, wetland management, natural resource management (agroecology, agriculture, forestry, agroforestry, fisheries),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w:t>
      </w:r>
      <w:r w:rsidRPr="001D256B">
        <w:rPr>
          <w:lang w:val="en-US"/>
        </w:rPr>
        <w:lastRenderedPageBreak/>
        <w:t>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1D256B" w:rsidRPr="001D256B" w:rsidRDefault="001D256B" w:rsidP="001D256B">
      <w:pPr>
        <w:rPr>
          <w:lang w:val="en-US"/>
        </w:rPr>
      </w:pPr>
    </w:p>
    <w:p w:rsidR="001D256B" w:rsidRDefault="001D256B" w:rsidP="001D256B">
      <w:pPr>
        <w:rPr>
          <w:lang w:val="en-US"/>
        </w:rPr>
      </w:pPr>
      <w:r w:rsidRPr="001D256B">
        <w:rPr>
          <w:lang w:val="en-US"/>
        </w:rPr>
        <w:t>The word "ecology" ("Ökologie") was coined in 1866 by the German scientist Ernst Haeckel. Ecological thought is derivative of established currents in philosophy, particularly from ethics and politics.[2] Ancient Greek philosophers such as Hippocrates and Aristotle laid the foundations of ecology in their studies on natural history. Modern ecology became a much more rigorous science in the late 19th century. Evolutionary concepts relating to adaptation and natural selection became the cornerstones of modern ecological theory.</w:t>
      </w:r>
    </w:p>
    <w:p w:rsidR="001D256B" w:rsidRDefault="001D256B">
      <w:pPr>
        <w:rPr>
          <w:lang w:val="en-US"/>
        </w:rPr>
      </w:pPr>
      <w:r>
        <w:rPr>
          <w:lang w:val="en-US"/>
        </w:rPr>
        <w:br w:type="page"/>
      </w:r>
    </w:p>
    <w:p w:rsidR="00D74EAD" w:rsidRPr="00D74EAD" w:rsidRDefault="006741AF" w:rsidP="00D74EAD">
      <w:pPr>
        <w:pStyle w:val="2"/>
      </w:pPr>
      <w:bookmarkStart w:id="10" w:name="_Toc509437509"/>
      <w:r>
        <w:rPr>
          <w:lang w:val="en-US"/>
        </w:rPr>
        <w:lastRenderedPageBreak/>
        <w:t>2)</w:t>
      </w:r>
      <w:r w:rsidR="00E1610A">
        <w:rPr>
          <w:lang w:val="en-US"/>
        </w:rPr>
        <w:t xml:space="preserve"> </w:t>
      </w:r>
      <w:r w:rsidR="00D74EAD" w:rsidRPr="00D74EAD">
        <w:t>The natural environment</w:t>
      </w:r>
      <w:bookmarkEnd w:id="10"/>
    </w:p>
    <w:p w:rsidR="001D256B" w:rsidRPr="001D256B" w:rsidRDefault="001D256B" w:rsidP="001D256B">
      <w:pPr>
        <w:rPr>
          <w:lang w:val="en-US"/>
        </w:rPr>
      </w:pPr>
      <w:r w:rsidRPr="001D256B">
        <w:rPr>
          <w:lang w:val="en-US"/>
        </w:rPr>
        <w:t>The natural environment encompasses all living and non-living things occurring naturally, meaning in this case not artificial. The term is most often applied to the Earth or some parts of Earth. This environment encompasses the interaction of all living species, climate, weather, and natural resources that affect human survival and economic activity. [1] The concept of the natural environment can be distinguished as components:</w:t>
      </w:r>
    </w:p>
    <w:p w:rsidR="001D256B" w:rsidRPr="001D256B" w:rsidRDefault="001D256B" w:rsidP="001D256B">
      <w:pPr>
        <w:rPr>
          <w:lang w:val="en-US"/>
        </w:rPr>
      </w:pPr>
    </w:p>
    <w:p w:rsidR="001D256B" w:rsidRPr="001D256B" w:rsidRDefault="001D256B" w:rsidP="001D256B">
      <w:pPr>
        <w:rPr>
          <w:lang w:val="en-US"/>
        </w:rPr>
      </w:pPr>
      <w:r w:rsidRPr="001D256B">
        <w:rPr>
          <w:lang w:val="en-US"/>
        </w:rPr>
        <w:t xml:space="preserve">    Complete ecological units that function as natural systems without massive civilized human intervention, including all vegetation, microorganisms, soil, rocks, atmosphere, and natural phenomena that occur within their boundaries and their nature.</w:t>
      </w:r>
    </w:p>
    <w:p w:rsidR="001D256B" w:rsidRPr="001D256B" w:rsidRDefault="001D256B" w:rsidP="001D256B">
      <w:pPr>
        <w:rPr>
          <w:lang w:val="en-US"/>
        </w:rPr>
      </w:pPr>
      <w:r w:rsidRPr="001D256B">
        <w:rPr>
          <w:lang w:val="en-US"/>
        </w:rPr>
        <w:t xml:space="preserve">    Universal natural resources and physical phenomena that lack clear-cut boundaries, such as air, water, and climate, as well as energy, radiation, electric charge, and magnetism, not originating from civilized human actions</w:t>
      </w:r>
    </w:p>
    <w:p w:rsidR="001D256B" w:rsidRPr="001D256B" w:rsidRDefault="001D256B" w:rsidP="001D256B">
      <w:pPr>
        <w:rPr>
          <w:lang w:val="en-US"/>
        </w:rPr>
      </w:pPr>
    </w:p>
    <w:p w:rsidR="001D256B" w:rsidRPr="001D256B" w:rsidRDefault="001D256B" w:rsidP="001D256B">
      <w:pPr>
        <w:rPr>
          <w:lang w:val="en-US"/>
        </w:rPr>
      </w:pPr>
      <w:r w:rsidRPr="001D256B">
        <w:rPr>
          <w:lang w:val="en-US"/>
        </w:rPr>
        <w:t>In contrast to the natural environment is the built environment. In such areas where man has fundamentally transformed landscapes such as urban settings and agricultural land conversion, the natural environment is greatly modified into a simplified human environment. Even acts which seem less extreme, such as building a mud hut or a photovoltaic system in the desert, modify the natural environment into an artificial one. Though many animals build things to provide a better environment for themselves, they are not human, hence beaver dams and the works of Mound-building termites are thought of as natural.</w:t>
      </w:r>
    </w:p>
    <w:p w:rsidR="001D256B" w:rsidRPr="001D256B" w:rsidRDefault="001D256B" w:rsidP="001D256B">
      <w:pPr>
        <w:rPr>
          <w:lang w:val="en-US"/>
        </w:rPr>
      </w:pPr>
    </w:p>
    <w:p w:rsidR="001D256B" w:rsidRPr="001D256B" w:rsidRDefault="001D256B" w:rsidP="001D256B">
      <w:pPr>
        <w:rPr>
          <w:lang w:val="en-US"/>
        </w:rPr>
      </w:pPr>
      <w:r w:rsidRPr="001D256B">
        <w:rPr>
          <w:lang w:val="en-US"/>
        </w:rPr>
        <w:t>People seldom find absolutely natural environments on Earth, and naturalness usually varies in a continuum, from 100% natural in one extreme to 0% natural in the other. More precisely, we can consider the different aspects or components of an environment, and see that their degree of naturalness is not uniform.[2] If, for instance, in an agricultural field, the mineralogic composition and the structure of its soil are similar to those of an undisturbed forest soil, but the structure is quite different.</w:t>
      </w:r>
    </w:p>
    <w:p w:rsidR="001D256B" w:rsidRPr="001D256B" w:rsidRDefault="001D256B" w:rsidP="001D256B">
      <w:pPr>
        <w:rPr>
          <w:lang w:val="en-US"/>
        </w:rPr>
      </w:pPr>
    </w:p>
    <w:p w:rsidR="001D256B" w:rsidRDefault="001D256B" w:rsidP="001D256B">
      <w:pPr>
        <w:rPr>
          <w:lang w:val="en-US"/>
        </w:rPr>
      </w:pPr>
      <w:r w:rsidRPr="001D256B">
        <w:rPr>
          <w:lang w:val="en-US"/>
        </w:rPr>
        <w:t>Natural environment is often used as a synonym for habitat. For instance, when we say that the natural environment of giraffes is the savanna.</w:t>
      </w:r>
    </w:p>
    <w:p w:rsidR="001D256B" w:rsidRDefault="001D256B">
      <w:pPr>
        <w:rPr>
          <w:lang w:val="en-US"/>
        </w:rPr>
      </w:pPr>
      <w:r>
        <w:rPr>
          <w:lang w:val="en-US"/>
        </w:rPr>
        <w:br w:type="page"/>
      </w:r>
    </w:p>
    <w:p w:rsidR="00D74EAD" w:rsidRPr="00D74EAD" w:rsidRDefault="006741AF" w:rsidP="00D74EAD">
      <w:pPr>
        <w:pStyle w:val="2"/>
      </w:pPr>
      <w:bookmarkStart w:id="11" w:name="_Toc509437510"/>
      <w:r>
        <w:rPr>
          <w:lang w:val="en-US"/>
        </w:rPr>
        <w:lastRenderedPageBreak/>
        <w:t>3)</w:t>
      </w:r>
      <w:r w:rsidR="00E1610A">
        <w:rPr>
          <w:lang w:val="en-US"/>
        </w:rPr>
        <w:t xml:space="preserve"> </w:t>
      </w:r>
      <w:r w:rsidR="00D74EAD" w:rsidRPr="00D74EAD">
        <w:t>Water pollution</w:t>
      </w:r>
      <w:bookmarkEnd w:id="11"/>
    </w:p>
    <w:p w:rsidR="001D256B" w:rsidRPr="001D256B" w:rsidRDefault="001D256B" w:rsidP="001D256B">
      <w:pPr>
        <w:rPr>
          <w:lang w:val="en-US"/>
        </w:rPr>
      </w:pPr>
      <w:r w:rsidRPr="001D256B">
        <w:rPr>
          <w:lang w:val="en-US"/>
        </w:rPr>
        <w:t>Water pollution is the contamination of water bodies (e.g. lakes, rivers, oceans, aquifers and groundwater), usually as a result of human activities. In many cases, water pollution is caused by the discharge of wastewater to water bodies without adequate from of treatment. Water pollution can lead to environmental degradation of aquatic ecosystems. In turn, this can lead to public health problems, for example if people downstream use the same polluted river water for drinking or bathing. It may also impair other subsequent water uses, like irrigation activities.</w:t>
      </w:r>
    </w:p>
    <w:p w:rsidR="001D256B" w:rsidRPr="001D256B" w:rsidRDefault="001D256B" w:rsidP="001D256B">
      <w:pPr>
        <w:rPr>
          <w:lang w:val="en-US"/>
        </w:rPr>
      </w:pPr>
    </w:p>
    <w:p w:rsidR="001D256B" w:rsidRPr="001D256B" w:rsidRDefault="001D256B" w:rsidP="001D256B">
      <w:pPr>
        <w:rPr>
          <w:lang w:val="en-US"/>
        </w:rPr>
      </w:pPr>
      <w:r w:rsidRPr="001D256B">
        <w:rPr>
          <w:lang w:val="en-US"/>
        </w:rPr>
        <w:t>Water pollution affects the entire biosphere of plants and organisms living in these water bodies, as well as organisms and plants that might be exposed to the water. The effect can be damaging not only to individual species, but also to the natural biological communities.</w:t>
      </w:r>
    </w:p>
    <w:p w:rsidR="001D256B" w:rsidRPr="001D256B" w:rsidRDefault="001D256B" w:rsidP="001D256B">
      <w:pPr>
        <w:rPr>
          <w:lang w:val="en-US"/>
        </w:rPr>
      </w:pPr>
    </w:p>
    <w:p w:rsidR="001D256B" w:rsidRPr="001D256B" w:rsidRDefault="001D256B" w:rsidP="001D256B">
      <w:pPr>
        <w:rPr>
          <w:lang w:val="en-US"/>
        </w:rPr>
      </w:pPr>
      <w:r w:rsidRPr="001D256B">
        <w:rPr>
          <w:lang w:val="en-US"/>
        </w:rPr>
        <w:t>The sources of water pollution can be grouped in point sources, non-point sources (diffuse) and groundwater pollution. Contaminants leading to water pollution include a wide spectrum of chemicals, pathogens, and physical changes such as elevated temperature.</w:t>
      </w:r>
    </w:p>
    <w:p w:rsidR="001D256B" w:rsidRPr="001D256B" w:rsidRDefault="001D256B" w:rsidP="001D256B">
      <w:pPr>
        <w:rPr>
          <w:lang w:val="en-US"/>
        </w:rPr>
      </w:pPr>
    </w:p>
    <w:p w:rsidR="001D256B" w:rsidRDefault="001D256B" w:rsidP="001D256B">
      <w:pPr>
        <w:rPr>
          <w:lang w:val="en-US"/>
        </w:rPr>
      </w:pPr>
      <w:r w:rsidRPr="001D256B">
        <w:rPr>
          <w:lang w:val="en-US"/>
        </w:rPr>
        <w:t>Measurement of water pollution is carried out by analysing water samples with physical, chemical and biological tests. Control of water pollution can be achieved by appropriate wastewater treatment (this includes sewage and industrial wastewater treatment), providing safely managed sanitation services for people who are currently without access, agricultural wastewater treatment, erosion and sediment control from construction sites, and control of urban runoff (storm water).</w:t>
      </w:r>
    </w:p>
    <w:p w:rsidR="00712856" w:rsidRDefault="001D256B">
      <w:pPr>
        <w:spacing w:after="200" w:line="276" w:lineRule="auto"/>
        <w:ind w:firstLine="0"/>
        <w:rPr>
          <w:lang w:val="en-US"/>
        </w:rPr>
      </w:pPr>
      <w:r>
        <w:rPr>
          <w:lang w:val="en-US"/>
        </w:rPr>
        <w:br w:type="page"/>
      </w:r>
    </w:p>
    <w:tbl>
      <w:tblPr>
        <w:tblStyle w:val="a5"/>
        <w:tblpPr w:leftFromText="180" w:rightFromText="180" w:vertAnchor="text" w:horzAnchor="margin" w:tblpY="4704"/>
        <w:tblW w:w="0" w:type="auto"/>
        <w:tblLook w:val="04A0"/>
      </w:tblPr>
      <w:tblGrid>
        <w:gridCol w:w="1857"/>
        <w:gridCol w:w="1857"/>
        <w:gridCol w:w="1857"/>
        <w:gridCol w:w="1857"/>
        <w:gridCol w:w="1858"/>
      </w:tblGrid>
      <w:tr w:rsidR="00712856" w:rsidTr="00712856">
        <w:tc>
          <w:tcPr>
            <w:tcW w:w="1857" w:type="dxa"/>
          </w:tcPr>
          <w:p w:rsidR="00712856" w:rsidRDefault="00712856" w:rsidP="00712856">
            <w:pPr>
              <w:spacing w:after="200" w:line="276" w:lineRule="auto"/>
              <w:ind w:firstLine="0"/>
              <w:rPr>
                <w:lang w:val="en-US"/>
              </w:rPr>
            </w:pPr>
            <w:r>
              <w:rPr>
                <w:lang w:val="en-US"/>
              </w:rPr>
              <w:lastRenderedPageBreak/>
              <w:t>LESSON</w:t>
            </w:r>
          </w:p>
        </w:tc>
        <w:tc>
          <w:tcPr>
            <w:tcW w:w="1857" w:type="dxa"/>
          </w:tcPr>
          <w:p w:rsidR="00712856" w:rsidRDefault="00712856" w:rsidP="00712856">
            <w:pPr>
              <w:spacing w:after="200" w:line="276" w:lineRule="auto"/>
              <w:ind w:firstLine="0"/>
              <w:rPr>
                <w:lang w:val="en-US"/>
              </w:rPr>
            </w:pPr>
            <w:r>
              <w:rPr>
                <w:lang w:val="en-US"/>
              </w:rPr>
              <w:t>TOPIC</w:t>
            </w:r>
          </w:p>
        </w:tc>
        <w:tc>
          <w:tcPr>
            <w:tcW w:w="1857" w:type="dxa"/>
          </w:tcPr>
          <w:p w:rsidR="00712856" w:rsidRDefault="00712856" w:rsidP="00712856">
            <w:pPr>
              <w:spacing w:after="200" w:line="276" w:lineRule="auto"/>
              <w:ind w:firstLine="0"/>
              <w:rPr>
                <w:lang w:val="en-US"/>
              </w:rPr>
            </w:pPr>
            <w:r>
              <w:rPr>
                <w:lang w:val="en-US"/>
              </w:rPr>
              <w:t>ASSINGMENT</w:t>
            </w:r>
          </w:p>
        </w:tc>
        <w:tc>
          <w:tcPr>
            <w:tcW w:w="1857" w:type="dxa"/>
          </w:tcPr>
          <w:p w:rsidR="00712856" w:rsidRDefault="00712856" w:rsidP="00712856">
            <w:pPr>
              <w:spacing w:after="200" w:line="276" w:lineRule="auto"/>
              <w:ind w:firstLine="0"/>
              <w:rPr>
                <w:lang w:val="en-US"/>
              </w:rPr>
            </w:pPr>
            <w:r>
              <w:rPr>
                <w:lang w:val="en-US"/>
              </w:rPr>
              <w:t>Points</w:t>
            </w:r>
          </w:p>
        </w:tc>
        <w:tc>
          <w:tcPr>
            <w:tcW w:w="1858" w:type="dxa"/>
          </w:tcPr>
          <w:p w:rsidR="00712856" w:rsidRPr="00712856" w:rsidRDefault="00712856" w:rsidP="00712856">
            <w:pPr>
              <w:spacing w:after="200" w:line="276" w:lineRule="auto"/>
              <w:ind w:firstLine="0"/>
              <w:rPr>
                <w:lang w:val="en-US"/>
              </w:rPr>
            </w:pPr>
            <w:r>
              <w:rPr>
                <w:lang w:val="en-US"/>
              </w:rPr>
              <w:t>DUE</w:t>
            </w:r>
          </w:p>
        </w:tc>
      </w:tr>
      <w:tr w:rsidR="00712856" w:rsidTr="00712856">
        <w:trPr>
          <w:trHeight w:val="264"/>
        </w:trPr>
        <w:tc>
          <w:tcPr>
            <w:tcW w:w="1857" w:type="dxa"/>
            <w:vMerge w:val="restart"/>
          </w:tcPr>
          <w:p w:rsidR="00712856" w:rsidRDefault="00712856" w:rsidP="00712856">
            <w:pPr>
              <w:spacing w:after="200" w:line="276" w:lineRule="auto"/>
              <w:ind w:firstLine="0"/>
              <w:rPr>
                <w:lang w:val="en-US"/>
              </w:rPr>
            </w:pPr>
            <w:r>
              <w:rPr>
                <w:lang w:val="en-US"/>
              </w:rPr>
              <w:t>1</w:t>
            </w:r>
          </w:p>
        </w:tc>
        <w:tc>
          <w:tcPr>
            <w:tcW w:w="1857" w:type="dxa"/>
            <w:vMerge w:val="restart"/>
          </w:tcPr>
          <w:p w:rsidR="00712856" w:rsidRDefault="00712856" w:rsidP="00712856">
            <w:pPr>
              <w:spacing w:after="200" w:line="276" w:lineRule="auto"/>
              <w:ind w:firstLine="0"/>
              <w:rPr>
                <w:lang w:val="en-US"/>
              </w:rPr>
            </w:pPr>
            <w:r>
              <w:rPr>
                <w:lang w:val="en-US"/>
              </w:rPr>
              <w:t>What is distance learning</w:t>
            </w:r>
          </w:p>
        </w:tc>
        <w:tc>
          <w:tcPr>
            <w:tcW w:w="1857" w:type="dxa"/>
            <w:tcBorders>
              <w:bottom w:val="single" w:sz="4" w:space="0" w:color="auto"/>
            </w:tcBorders>
          </w:tcPr>
          <w:p w:rsidR="00712856" w:rsidRDefault="00712856" w:rsidP="00712856">
            <w:pPr>
              <w:spacing w:after="200" w:line="276" w:lineRule="auto"/>
              <w:ind w:firstLine="0"/>
              <w:rPr>
                <w:lang w:val="en-US"/>
              </w:rPr>
            </w:pPr>
            <w:r>
              <w:rPr>
                <w:lang w:val="en-US"/>
              </w:rPr>
              <w:t>Wiki #1</w:t>
            </w:r>
          </w:p>
        </w:tc>
        <w:tc>
          <w:tcPr>
            <w:tcW w:w="1857" w:type="dxa"/>
            <w:tcBorders>
              <w:bottom w:val="single" w:sz="4" w:space="0" w:color="auto"/>
            </w:tcBorders>
          </w:tcPr>
          <w:p w:rsidR="00712856" w:rsidRDefault="00712856" w:rsidP="00712856">
            <w:pPr>
              <w:spacing w:after="200" w:line="276" w:lineRule="auto"/>
              <w:ind w:firstLine="0"/>
              <w:rPr>
                <w:lang w:val="en-US"/>
              </w:rPr>
            </w:pPr>
            <w:r>
              <w:rPr>
                <w:lang w:val="en-US"/>
              </w:rPr>
              <w:t>10</w:t>
            </w:r>
          </w:p>
        </w:tc>
        <w:tc>
          <w:tcPr>
            <w:tcW w:w="1858" w:type="dxa"/>
            <w:tcBorders>
              <w:bottom w:val="single" w:sz="4" w:space="0" w:color="auto"/>
            </w:tcBorders>
          </w:tcPr>
          <w:p w:rsidR="00712856" w:rsidRDefault="00712856" w:rsidP="00712856">
            <w:pPr>
              <w:spacing w:after="200" w:line="276" w:lineRule="auto"/>
              <w:ind w:firstLine="0"/>
              <w:rPr>
                <w:lang w:val="en-US"/>
              </w:rPr>
            </w:pPr>
            <w:r>
              <w:rPr>
                <w:lang w:val="en-US"/>
              </w:rPr>
              <w:t>March 10</w:t>
            </w:r>
          </w:p>
        </w:tc>
      </w:tr>
      <w:tr w:rsidR="00712856" w:rsidTr="00712856">
        <w:trPr>
          <w:trHeight w:val="228"/>
        </w:trPr>
        <w:tc>
          <w:tcPr>
            <w:tcW w:w="1857" w:type="dxa"/>
            <w:vMerge/>
          </w:tcPr>
          <w:p w:rsidR="00712856" w:rsidRDefault="00712856" w:rsidP="00712856">
            <w:pPr>
              <w:spacing w:after="200" w:line="276" w:lineRule="auto"/>
              <w:ind w:firstLine="0"/>
              <w:rPr>
                <w:lang w:val="en-US"/>
              </w:rPr>
            </w:pPr>
          </w:p>
        </w:tc>
        <w:tc>
          <w:tcPr>
            <w:tcW w:w="1857" w:type="dxa"/>
            <w:vMerge/>
          </w:tcPr>
          <w:p w:rsidR="00712856" w:rsidRDefault="00712856" w:rsidP="00712856">
            <w:pPr>
              <w:spacing w:after="200" w:line="276" w:lineRule="auto"/>
              <w:ind w:firstLine="0"/>
              <w:rPr>
                <w:lang w:val="en-US"/>
              </w:rPr>
            </w:pPr>
          </w:p>
        </w:tc>
        <w:tc>
          <w:tcPr>
            <w:tcW w:w="1857" w:type="dxa"/>
            <w:tcBorders>
              <w:top w:val="single" w:sz="4" w:space="0" w:color="auto"/>
            </w:tcBorders>
          </w:tcPr>
          <w:p w:rsidR="00712856" w:rsidRDefault="00712856" w:rsidP="00712856">
            <w:pPr>
              <w:spacing w:after="200" w:line="276" w:lineRule="auto"/>
              <w:ind w:firstLine="0"/>
              <w:rPr>
                <w:lang w:val="en-US"/>
              </w:rPr>
            </w:pPr>
            <w:r>
              <w:rPr>
                <w:lang w:val="en-US"/>
              </w:rPr>
              <w:t>Presentation</w:t>
            </w:r>
          </w:p>
        </w:tc>
        <w:tc>
          <w:tcPr>
            <w:tcW w:w="1857" w:type="dxa"/>
            <w:tcBorders>
              <w:top w:val="single" w:sz="4" w:space="0" w:color="auto"/>
            </w:tcBorders>
          </w:tcPr>
          <w:p w:rsidR="00712856" w:rsidRDefault="00712856" w:rsidP="00712856">
            <w:pPr>
              <w:spacing w:after="200" w:line="276" w:lineRule="auto"/>
              <w:ind w:firstLine="0"/>
              <w:rPr>
                <w:lang w:val="en-US"/>
              </w:rPr>
            </w:pPr>
            <w:r>
              <w:rPr>
                <w:lang w:val="en-US"/>
              </w:rPr>
              <w:t>20</w:t>
            </w:r>
          </w:p>
        </w:tc>
        <w:tc>
          <w:tcPr>
            <w:tcW w:w="1858" w:type="dxa"/>
            <w:tcBorders>
              <w:top w:val="single" w:sz="4" w:space="0" w:color="auto"/>
            </w:tcBorders>
          </w:tcPr>
          <w:p w:rsidR="00712856" w:rsidRDefault="00712856" w:rsidP="00712856">
            <w:pPr>
              <w:spacing w:after="200" w:line="276" w:lineRule="auto"/>
              <w:ind w:firstLine="0"/>
              <w:rPr>
                <w:lang w:val="en-US"/>
              </w:rPr>
            </w:pPr>
          </w:p>
        </w:tc>
      </w:tr>
      <w:tr w:rsidR="00712856" w:rsidTr="00712856">
        <w:tc>
          <w:tcPr>
            <w:tcW w:w="1857" w:type="dxa"/>
          </w:tcPr>
          <w:p w:rsidR="00712856" w:rsidRDefault="00712856" w:rsidP="00712856">
            <w:pPr>
              <w:spacing w:after="200" w:line="276" w:lineRule="auto"/>
              <w:ind w:firstLine="0"/>
              <w:rPr>
                <w:lang w:val="en-US"/>
              </w:rPr>
            </w:pPr>
            <w:r>
              <w:rPr>
                <w:lang w:val="en-US"/>
              </w:rPr>
              <w:t>2</w:t>
            </w:r>
          </w:p>
        </w:tc>
        <w:tc>
          <w:tcPr>
            <w:tcW w:w="1857" w:type="dxa"/>
          </w:tcPr>
          <w:p w:rsidR="00712856" w:rsidRDefault="00712856" w:rsidP="00712856">
            <w:pPr>
              <w:spacing w:after="200" w:line="276" w:lineRule="auto"/>
              <w:ind w:firstLine="0"/>
              <w:rPr>
                <w:lang w:val="en-US"/>
              </w:rPr>
            </w:pPr>
            <w:r>
              <w:rPr>
                <w:lang w:val="en-US"/>
              </w:rPr>
              <w:t>History and theories</w:t>
            </w:r>
          </w:p>
        </w:tc>
        <w:tc>
          <w:tcPr>
            <w:tcW w:w="1857" w:type="dxa"/>
          </w:tcPr>
          <w:p w:rsidR="00712856" w:rsidRDefault="00712856" w:rsidP="00712856">
            <w:pPr>
              <w:spacing w:after="200" w:line="276" w:lineRule="auto"/>
              <w:ind w:firstLine="0"/>
              <w:rPr>
                <w:lang w:val="en-US"/>
              </w:rPr>
            </w:pPr>
            <w:r>
              <w:rPr>
                <w:lang w:val="en-US"/>
              </w:rPr>
              <w:t>Brief paper</w:t>
            </w:r>
          </w:p>
        </w:tc>
        <w:tc>
          <w:tcPr>
            <w:tcW w:w="1857" w:type="dxa"/>
          </w:tcPr>
          <w:p w:rsidR="00712856" w:rsidRDefault="00712856" w:rsidP="00712856">
            <w:pPr>
              <w:spacing w:after="200" w:line="276" w:lineRule="auto"/>
              <w:ind w:firstLine="0"/>
              <w:rPr>
                <w:lang w:val="en-US"/>
              </w:rPr>
            </w:pPr>
            <w:r>
              <w:rPr>
                <w:lang w:val="en-US"/>
              </w:rPr>
              <w:t>20</w:t>
            </w:r>
          </w:p>
        </w:tc>
        <w:tc>
          <w:tcPr>
            <w:tcW w:w="1858" w:type="dxa"/>
          </w:tcPr>
          <w:p w:rsidR="00712856" w:rsidRDefault="00712856" w:rsidP="00712856">
            <w:pPr>
              <w:spacing w:after="200" w:line="276" w:lineRule="auto"/>
              <w:ind w:firstLine="0"/>
              <w:rPr>
                <w:lang w:val="en-US"/>
              </w:rPr>
            </w:pPr>
            <w:r>
              <w:rPr>
                <w:lang w:val="en-US"/>
              </w:rPr>
              <w:t>March 24</w:t>
            </w:r>
          </w:p>
        </w:tc>
      </w:tr>
      <w:tr w:rsidR="00712856" w:rsidTr="00712856">
        <w:tc>
          <w:tcPr>
            <w:tcW w:w="9286" w:type="dxa"/>
            <w:gridSpan w:val="5"/>
          </w:tcPr>
          <w:p w:rsidR="00712856" w:rsidRDefault="00712856" w:rsidP="00712856">
            <w:pPr>
              <w:spacing w:after="200" w:line="276" w:lineRule="auto"/>
              <w:ind w:firstLine="0"/>
              <w:jc w:val="center"/>
              <w:rPr>
                <w:lang w:val="en-US"/>
              </w:rPr>
            </w:pPr>
            <w:r>
              <w:rPr>
                <w:lang w:val="en-US"/>
              </w:rPr>
              <w:t>Spring break</w:t>
            </w:r>
          </w:p>
        </w:tc>
      </w:tr>
      <w:tr w:rsidR="00712856" w:rsidTr="00712856">
        <w:trPr>
          <w:trHeight w:val="240"/>
        </w:trPr>
        <w:tc>
          <w:tcPr>
            <w:tcW w:w="1857" w:type="dxa"/>
            <w:vMerge w:val="restart"/>
          </w:tcPr>
          <w:p w:rsidR="00712856" w:rsidRDefault="00712856" w:rsidP="00712856">
            <w:pPr>
              <w:spacing w:after="200" w:line="276" w:lineRule="auto"/>
              <w:ind w:firstLine="0"/>
              <w:rPr>
                <w:lang w:val="en-US"/>
              </w:rPr>
            </w:pPr>
            <w:r>
              <w:rPr>
                <w:lang w:val="en-US"/>
              </w:rPr>
              <w:t>3</w:t>
            </w:r>
          </w:p>
        </w:tc>
        <w:tc>
          <w:tcPr>
            <w:tcW w:w="1857" w:type="dxa"/>
            <w:vMerge w:val="restart"/>
          </w:tcPr>
          <w:p w:rsidR="00712856" w:rsidRDefault="00712856" w:rsidP="00712856">
            <w:pPr>
              <w:spacing w:after="200" w:line="276" w:lineRule="auto"/>
              <w:ind w:firstLine="0"/>
              <w:rPr>
                <w:lang w:val="en-US"/>
              </w:rPr>
            </w:pPr>
            <w:r>
              <w:rPr>
                <w:lang w:val="en-US"/>
              </w:rPr>
              <w:t xml:space="preserve">Distance learners </w:t>
            </w:r>
          </w:p>
        </w:tc>
        <w:tc>
          <w:tcPr>
            <w:tcW w:w="1857" w:type="dxa"/>
            <w:tcBorders>
              <w:bottom w:val="single" w:sz="4" w:space="0" w:color="auto"/>
            </w:tcBorders>
          </w:tcPr>
          <w:p w:rsidR="00712856" w:rsidRDefault="00712856" w:rsidP="00712856">
            <w:pPr>
              <w:spacing w:after="200" w:line="276" w:lineRule="auto"/>
              <w:ind w:firstLine="0"/>
              <w:rPr>
                <w:lang w:val="en-US"/>
              </w:rPr>
            </w:pPr>
            <w:r>
              <w:rPr>
                <w:lang w:val="en-US"/>
              </w:rPr>
              <w:t>Discussion 1</w:t>
            </w:r>
          </w:p>
        </w:tc>
        <w:tc>
          <w:tcPr>
            <w:tcW w:w="1857" w:type="dxa"/>
            <w:tcBorders>
              <w:bottom w:val="single" w:sz="4" w:space="0" w:color="auto"/>
            </w:tcBorders>
          </w:tcPr>
          <w:p w:rsidR="00712856" w:rsidRDefault="00712856" w:rsidP="00712856">
            <w:pPr>
              <w:spacing w:after="200" w:line="276" w:lineRule="auto"/>
              <w:ind w:firstLine="0"/>
              <w:rPr>
                <w:lang w:val="en-US"/>
              </w:rPr>
            </w:pPr>
            <w:r>
              <w:rPr>
                <w:lang w:val="en-US"/>
              </w:rPr>
              <w:t>10</w:t>
            </w:r>
          </w:p>
        </w:tc>
        <w:tc>
          <w:tcPr>
            <w:tcW w:w="1858" w:type="dxa"/>
            <w:tcBorders>
              <w:bottom w:val="single" w:sz="4" w:space="0" w:color="auto"/>
            </w:tcBorders>
          </w:tcPr>
          <w:p w:rsidR="00712856" w:rsidRDefault="00712856" w:rsidP="00712856">
            <w:pPr>
              <w:spacing w:after="200" w:line="276" w:lineRule="auto"/>
              <w:ind w:firstLine="0"/>
              <w:rPr>
                <w:lang w:val="en-US"/>
              </w:rPr>
            </w:pPr>
            <w:r>
              <w:rPr>
                <w:lang w:val="en-US"/>
              </w:rPr>
              <w:t>April 7</w:t>
            </w:r>
          </w:p>
        </w:tc>
      </w:tr>
      <w:tr w:rsidR="00712856" w:rsidTr="00712856">
        <w:trPr>
          <w:trHeight w:val="252"/>
        </w:trPr>
        <w:tc>
          <w:tcPr>
            <w:tcW w:w="1857" w:type="dxa"/>
            <w:vMerge/>
          </w:tcPr>
          <w:p w:rsidR="00712856" w:rsidRDefault="00712856" w:rsidP="00712856">
            <w:pPr>
              <w:spacing w:after="200" w:line="276" w:lineRule="auto"/>
              <w:ind w:firstLine="0"/>
              <w:rPr>
                <w:lang w:val="en-US"/>
              </w:rPr>
            </w:pPr>
          </w:p>
        </w:tc>
        <w:tc>
          <w:tcPr>
            <w:tcW w:w="1857" w:type="dxa"/>
            <w:vMerge/>
          </w:tcPr>
          <w:p w:rsidR="00712856" w:rsidRDefault="00712856" w:rsidP="00712856">
            <w:pPr>
              <w:spacing w:after="200" w:line="276" w:lineRule="auto"/>
              <w:ind w:firstLine="0"/>
              <w:rPr>
                <w:lang w:val="en-US"/>
              </w:rPr>
            </w:pPr>
          </w:p>
        </w:tc>
        <w:tc>
          <w:tcPr>
            <w:tcW w:w="1857" w:type="dxa"/>
            <w:tcBorders>
              <w:top w:val="single" w:sz="4" w:space="0" w:color="auto"/>
            </w:tcBorders>
          </w:tcPr>
          <w:p w:rsidR="00712856" w:rsidRDefault="00712856" w:rsidP="00712856">
            <w:pPr>
              <w:spacing w:after="200" w:line="276" w:lineRule="auto"/>
              <w:ind w:firstLine="0"/>
              <w:rPr>
                <w:lang w:val="en-US"/>
              </w:rPr>
            </w:pPr>
            <w:r>
              <w:rPr>
                <w:lang w:val="en-US"/>
              </w:rPr>
              <w:t>Group project</w:t>
            </w:r>
          </w:p>
        </w:tc>
        <w:tc>
          <w:tcPr>
            <w:tcW w:w="1857" w:type="dxa"/>
            <w:tcBorders>
              <w:top w:val="single" w:sz="4" w:space="0" w:color="auto"/>
            </w:tcBorders>
          </w:tcPr>
          <w:p w:rsidR="00712856" w:rsidRDefault="00712856" w:rsidP="00712856">
            <w:pPr>
              <w:spacing w:after="200" w:line="276" w:lineRule="auto"/>
              <w:ind w:firstLine="0"/>
              <w:rPr>
                <w:lang w:val="en-US"/>
              </w:rPr>
            </w:pPr>
            <w:r>
              <w:rPr>
                <w:lang w:val="en-US"/>
              </w:rPr>
              <w:t>50</w:t>
            </w:r>
          </w:p>
        </w:tc>
        <w:tc>
          <w:tcPr>
            <w:tcW w:w="1858" w:type="dxa"/>
            <w:tcBorders>
              <w:top w:val="single" w:sz="4" w:space="0" w:color="auto"/>
            </w:tcBorders>
          </w:tcPr>
          <w:p w:rsidR="00712856" w:rsidRDefault="00712856" w:rsidP="00712856">
            <w:pPr>
              <w:spacing w:after="200" w:line="276" w:lineRule="auto"/>
              <w:ind w:firstLine="0"/>
              <w:rPr>
                <w:lang w:val="en-US"/>
              </w:rPr>
            </w:pPr>
            <w:r>
              <w:rPr>
                <w:lang w:val="en-US"/>
              </w:rPr>
              <w:t xml:space="preserve">April 14 </w:t>
            </w:r>
          </w:p>
        </w:tc>
      </w:tr>
      <w:tr w:rsidR="00712856" w:rsidTr="00712856">
        <w:tc>
          <w:tcPr>
            <w:tcW w:w="1857" w:type="dxa"/>
          </w:tcPr>
          <w:p w:rsidR="00712856" w:rsidRDefault="00712856" w:rsidP="00712856">
            <w:pPr>
              <w:spacing w:after="200" w:line="276" w:lineRule="auto"/>
              <w:ind w:firstLine="0"/>
              <w:rPr>
                <w:lang w:val="en-US"/>
              </w:rPr>
            </w:pPr>
            <w:r>
              <w:rPr>
                <w:lang w:val="en-US"/>
              </w:rPr>
              <w:t>4</w:t>
            </w:r>
          </w:p>
        </w:tc>
        <w:tc>
          <w:tcPr>
            <w:tcW w:w="1857" w:type="dxa"/>
          </w:tcPr>
          <w:p w:rsidR="00712856" w:rsidRDefault="00712856" w:rsidP="00712856">
            <w:pPr>
              <w:spacing w:after="200" w:line="276" w:lineRule="auto"/>
              <w:ind w:firstLine="0"/>
              <w:rPr>
                <w:lang w:val="en-US"/>
              </w:rPr>
            </w:pPr>
            <w:r>
              <w:rPr>
                <w:lang w:val="en-US"/>
              </w:rPr>
              <w:t>Media selection</w:t>
            </w:r>
          </w:p>
        </w:tc>
        <w:tc>
          <w:tcPr>
            <w:tcW w:w="1857" w:type="dxa"/>
          </w:tcPr>
          <w:p w:rsidR="00712856" w:rsidRDefault="00712856" w:rsidP="00712856">
            <w:pPr>
              <w:spacing w:after="200" w:line="276" w:lineRule="auto"/>
              <w:ind w:firstLine="0"/>
              <w:rPr>
                <w:lang w:val="en-US"/>
              </w:rPr>
            </w:pPr>
            <w:r>
              <w:rPr>
                <w:lang w:val="en-US"/>
              </w:rPr>
              <w:t>Blog #1</w:t>
            </w:r>
          </w:p>
        </w:tc>
        <w:tc>
          <w:tcPr>
            <w:tcW w:w="1857" w:type="dxa"/>
          </w:tcPr>
          <w:p w:rsidR="00712856" w:rsidRDefault="00712856" w:rsidP="00712856">
            <w:pPr>
              <w:spacing w:after="200" w:line="276" w:lineRule="auto"/>
              <w:ind w:firstLine="0"/>
              <w:rPr>
                <w:lang w:val="en-US"/>
              </w:rPr>
            </w:pPr>
            <w:r>
              <w:rPr>
                <w:lang w:val="en-US"/>
              </w:rPr>
              <w:t>10</w:t>
            </w:r>
          </w:p>
        </w:tc>
        <w:tc>
          <w:tcPr>
            <w:tcW w:w="1858" w:type="dxa"/>
          </w:tcPr>
          <w:p w:rsidR="00712856" w:rsidRDefault="00712856" w:rsidP="00712856">
            <w:pPr>
              <w:spacing w:after="200" w:line="276" w:lineRule="auto"/>
              <w:ind w:firstLine="0"/>
              <w:rPr>
                <w:lang w:val="en-US"/>
              </w:rPr>
            </w:pPr>
            <w:r>
              <w:rPr>
                <w:lang w:val="en-US"/>
              </w:rPr>
              <w:t>April 21</w:t>
            </w:r>
          </w:p>
        </w:tc>
      </w:tr>
    </w:tbl>
    <w:p w:rsidR="00712856" w:rsidRDefault="00712856">
      <w:pPr>
        <w:spacing w:after="200" w:line="276" w:lineRule="auto"/>
        <w:ind w:firstLine="0"/>
        <w:rPr>
          <w:lang w:val="en-US"/>
        </w:rPr>
      </w:pPr>
      <w:r>
        <w:rPr>
          <w:lang w:val="en-US"/>
        </w:rPr>
        <w:br w:type="page"/>
      </w:r>
    </w:p>
    <w:p w:rsidR="00712856" w:rsidRDefault="00712856">
      <w:pPr>
        <w:spacing w:after="200" w:line="276" w:lineRule="auto"/>
        <w:ind w:firstLine="0"/>
        <w:rPr>
          <w:lang w:val="en-US"/>
        </w:rPr>
      </w:pPr>
    </w:p>
    <w:p w:rsidR="00712856" w:rsidRDefault="00712856">
      <w:pPr>
        <w:spacing w:after="200" w:line="276" w:lineRule="auto"/>
        <w:ind w:firstLine="0"/>
        <w:rPr>
          <w:lang w:val="en-US"/>
        </w:rPr>
      </w:pPr>
    </w:p>
    <w:p w:rsidR="007E2318" w:rsidRDefault="007E2318" w:rsidP="007E2318">
      <w:pPr>
        <w:pStyle w:val="2"/>
      </w:pPr>
      <w:bookmarkStart w:id="12" w:name="_Toc509437511"/>
      <w:r>
        <w:rPr>
          <w:lang w:val="en-US"/>
        </w:rPr>
        <w:t xml:space="preserve">4) </w:t>
      </w:r>
      <w:r w:rsidRPr="00D74EAD">
        <w:t>Ozone hole</w:t>
      </w:r>
      <w:bookmarkEnd w:id="12"/>
    </w:p>
    <w:p w:rsidR="001D256B" w:rsidRDefault="001D256B">
      <w:pPr>
        <w:rPr>
          <w:lang w:val="en-US"/>
        </w:rPr>
      </w:pPr>
    </w:p>
    <w:p w:rsidR="000F6808" w:rsidRDefault="000F6808" w:rsidP="007E2318">
      <w:pPr>
        <w:pStyle w:val="2"/>
        <w:ind w:firstLine="0"/>
      </w:pPr>
    </w:p>
    <w:p w:rsidR="00D74EAD" w:rsidRPr="000F6808" w:rsidRDefault="000F6808" w:rsidP="000F6808">
      <w:pPr>
        <w:ind w:firstLine="0"/>
        <w:rPr>
          <w:rFonts w:asciiTheme="majorHAnsi" w:eastAsiaTheme="majorEastAsia" w:hAnsiTheme="majorHAnsi" w:cstheme="majorBidi"/>
          <w:color w:val="4F81BD" w:themeColor="accent1"/>
          <w:sz w:val="26"/>
          <w:szCs w:val="26"/>
        </w:rPr>
      </w:pPr>
      <w:r>
        <w:rPr>
          <w:noProof/>
          <w:lang w:eastAsia="el-GR"/>
        </w:rPr>
        <w:drawing>
          <wp:anchor distT="0" distB="0" distL="114300" distR="114300" simplePos="0" relativeHeight="251658240" behindDoc="0" locked="0" layoutInCell="1" allowOverlap="1">
            <wp:simplePos x="0" y="0"/>
            <wp:positionH relativeFrom="column">
              <wp:posOffset>17780</wp:posOffset>
            </wp:positionH>
            <wp:positionV relativeFrom="paragraph">
              <wp:posOffset>-3175</wp:posOffset>
            </wp:positionV>
            <wp:extent cx="3964305" cy="2819400"/>
            <wp:effectExtent l="19050" t="0" r="0" b="0"/>
            <wp:wrapSquare wrapText="bothSides"/>
            <wp:docPr id="8" name="0 - Εικόνα" descr="s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gif"/>
                    <pic:cNvPicPr/>
                  </pic:nvPicPr>
                  <pic:blipFill>
                    <a:blip r:embed="rId9"/>
                    <a:stretch>
                      <a:fillRect/>
                    </a:stretch>
                  </pic:blipFill>
                  <pic:spPr>
                    <a:xfrm>
                      <a:off x="0" y="0"/>
                      <a:ext cx="3964305" cy="2819400"/>
                    </a:xfrm>
                    <a:prstGeom prst="rect">
                      <a:avLst/>
                    </a:prstGeom>
                  </pic:spPr>
                </pic:pic>
              </a:graphicData>
            </a:graphic>
          </wp:anchor>
        </w:drawing>
      </w:r>
    </w:p>
    <w:p w:rsidR="001D256B" w:rsidRPr="001D256B" w:rsidRDefault="001D256B" w:rsidP="001D256B">
      <w:pPr>
        <w:rPr>
          <w:lang w:val="en-US"/>
        </w:rPr>
      </w:pPr>
      <w:r w:rsidRPr="001D256B">
        <w:rPr>
          <w:lang w:val="en-US"/>
        </w:rPr>
        <w:t>Ozone depletion describes two related phenomena observed since the late 1970s: a steady decline of about four percent in the total amount of ozone in Earth's stratosphere (the ozone layer), and a much larger springtime decrease in stratospheric ozone around Earth's polar regions.[1] The latter phenomenon is referred to as the ozone hole. There are also springtime polar tropospheric ozone depletion events in addition to these stratospheric phenomena.</w:t>
      </w:r>
      <w:r w:rsidR="000F6808" w:rsidRPr="000F6808">
        <w:rPr>
          <w:noProof/>
          <w:lang w:val="en-US" w:eastAsia="el-GR"/>
        </w:rPr>
        <w:t xml:space="preserve"> </w:t>
      </w:r>
    </w:p>
    <w:p w:rsidR="001D256B" w:rsidRPr="001D256B" w:rsidRDefault="001D256B" w:rsidP="001D256B">
      <w:pPr>
        <w:rPr>
          <w:lang w:val="en-US"/>
        </w:rPr>
      </w:pPr>
    </w:p>
    <w:p w:rsidR="001D256B" w:rsidRPr="001D256B" w:rsidRDefault="001D256B" w:rsidP="001D256B">
      <w:pPr>
        <w:rPr>
          <w:lang w:val="en-US"/>
        </w:rPr>
      </w:pPr>
      <w:r w:rsidRPr="001D256B">
        <w:rPr>
          <w:lang w:val="en-US"/>
        </w:rPr>
        <w:t>The main cause of ozone depletion and the ozone hole is man-made chemicals, especially man-made halocarbon refrigerants, solvents, propellants, and foam-blowing agents (chlorofluorocarbon (CFCs), HCFCs, halons), referred to as ozone-depleting substances (ODS). These compounds are transported into the stratosphere by the winds after being emitted at the surface.[2] Once in the stratosphere, they release halogen atoms through photodissociation, which catalyze the breakdown of ozone (O3) into oxygen (O2).[3] Both types of ozone depletion were observed to increase as emissions of halocarbons increased.</w:t>
      </w:r>
    </w:p>
    <w:p w:rsidR="001D256B" w:rsidRPr="001D256B" w:rsidRDefault="001D256B" w:rsidP="001D256B">
      <w:pPr>
        <w:rPr>
          <w:lang w:val="en-US"/>
        </w:rPr>
      </w:pPr>
    </w:p>
    <w:p w:rsidR="001D256B" w:rsidRPr="001D256B" w:rsidRDefault="001D256B" w:rsidP="001D256B">
      <w:pPr>
        <w:rPr>
          <w:lang w:val="en-US"/>
        </w:rPr>
      </w:pPr>
      <w:r w:rsidRPr="001D256B">
        <w:rPr>
          <w:lang w:val="en-US"/>
        </w:rPr>
        <w:t>Ozone depletion and the ozone hole have generated worldwide concern over increased cancer risks and other negative effects. The ozone layer prevents most harmful UVB wavelengths of ultraviolet light (UV light) from passing through the Earth's atmosphere. These wavelengths cause skin cancer, sunburn, and cataracts, which were projected to increase dramatically as a result of thinning ozone, as well as harming plants and animals. These concerns led to the adoption of the Montreal Protocol in 1987, which bans the production of CFCs, halons, and other ozone-depleting chemicals.</w:t>
      </w:r>
    </w:p>
    <w:p w:rsidR="001D256B" w:rsidRPr="001D256B" w:rsidRDefault="001D256B" w:rsidP="001D256B">
      <w:pPr>
        <w:rPr>
          <w:lang w:val="en-US"/>
        </w:rPr>
      </w:pPr>
    </w:p>
    <w:p w:rsidR="000F6808" w:rsidRDefault="001D256B" w:rsidP="000F6808">
      <w:pPr>
        <w:rPr>
          <w:lang w:val="en-US"/>
        </w:rPr>
      </w:pPr>
      <w:r w:rsidRPr="001D256B">
        <w:rPr>
          <w:lang w:val="en-US"/>
        </w:rPr>
        <w:t>The ban came into effect in 1989. Ozone levels stabilized by the mid-1990s and began to recover in the 2000s. Recovery is projected to continue over the next century, and the ozone hole is expected to reach pre-1980 levels by around 2075.[4] The Montreal Protocol is considered the most successful international environmental agreement to date.</w:t>
      </w:r>
    </w:p>
    <w:p w:rsidR="000F6808" w:rsidRDefault="000F6808">
      <w:pPr>
        <w:spacing w:after="200" w:line="276" w:lineRule="auto"/>
        <w:ind w:firstLine="0"/>
        <w:rPr>
          <w:lang w:val="en-US"/>
        </w:rPr>
      </w:pPr>
      <w:r>
        <w:rPr>
          <w:lang w:val="en-US"/>
        </w:rPr>
        <w:br w:type="page"/>
      </w:r>
    </w:p>
    <w:p w:rsidR="000F6808" w:rsidRDefault="000F6808" w:rsidP="000F6808">
      <w:pPr>
        <w:rPr>
          <w:lang w:val="en-US"/>
        </w:rPr>
      </w:pPr>
    </w:p>
    <w:p w:rsidR="001D256B" w:rsidRDefault="001D256B" w:rsidP="000F6808">
      <w:pPr>
        <w:ind w:firstLine="0"/>
        <w:rPr>
          <w:lang w:val="en-US"/>
        </w:rPr>
      </w:pPr>
    </w:p>
    <w:p w:rsidR="00D74EAD" w:rsidRPr="00D74EAD" w:rsidRDefault="005B4365" w:rsidP="00967EFD">
      <w:pPr>
        <w:pStyle w:val="2"/>
      </w:pPr>
      <w:bookmarkStart w:id="13" w:name="_Toc509437512"/>
      <w:r>
        <w:rPr>
          <w:lang w:val="en-US"/>
        </w:rPr>
        <w:t>5)</w:t>
      </w:r>
      <w:r w:rsidR="00E1610A">
        <w:rPr>
          <w:lang w:val="en-US"/>
        </w:rPr>
        <w:t xml:space="preserve"> </w:t>
      </w:r>
      <w:r w:rsidR="00D74EAD" w:rsidRPr="00D74EAD">
        <w:t>Energy</w:t>
      </w:r>
      <w:bookmarkEnd w:id="13"/>
    </w:p>
    <w:p w:rsidR="001D256B" w:rsidRPr="001D256B" w:rsidRDefault="001D256B" w:rsidP="001D256B">
      <w:pPr>
        <w:rPr>
          <w:lang w:val="en-US"/>
        </w:rPr>
      </w:pPr>
      <w:r w:rsidRPr="001D256B">
        <w:rPr>
          <w:lang w:val="en-US"/>
        </w:rPr>
        <w:t>In physics, energy is the quantitative property that must be transferred to an object in order to perform work on, or to heat, the object.[note 1] Energy is a conserved quantity; the law of conservation of energy states that energy can be converted in form, but not created or destroyed. The SI unit of energy is the joule, which is the energy transferred to an object by the work of moving it a distance of 1 metre against a force of 1 newton.</w:t>
      </w:r>
    </w:p>
    <w:p w:rsidR="001D256B" w:rsidRPr="001D256B" w:rsidRDefault="001D256B" w:rsidP="001D256B">
      <w:pPr>
        <w:rPr>
          <w:lang w:val="en-US"/>
        </w:rPr>
      </w:pPr>
    </w:p>
    <w:p w:rsidR="001D256B" w:rsidRPr="001D256B" w:rsidRDefault="001D256B" w:rsidP="001D256B">
      <w:pPr>
        <w:rPr>
          <w:lang w:val="en-US"/>
        </w:rPr>
      </w:pPr>
      <w:r w:rsidRPr="001D256B">
        <w:rPr>
          <w:lang w:val="en-US"/>
        </w:rPr>
        <w:t>Common forms of energy include the kinetic energy of a moving object, the potential energy stored by an object's position in a force field (gravitational, electric or magnetic), the elastic energy stored by stretching solid objects, the chemical energy released when a fuel burns, the radiant energy carried by light, and the thermal energy due to an object's temperature.</w:t>
      </w:r>
    </w:p>
    <w:p w:rsidR="001D256B" w:rsidRPr="001D256B" w:rsidRDefault="001D256B" w:rsidP="001D256B">
      <w:pPr>
        <w:rPr>
          <w:lang w:val="en-US"/>
        </w:rPr>
      </w:pPr>
    </w:p>
    <w:p w:rsidR="001D256B" w:rsidRPr="001D256B" w:rsidRDefault="001D256B" w:rsidP="001D256B">
      <w:pPr>
        <w:rPr>
          <w:lang w:val="en-US"/>
        </w:rPr>
      </w:pPr>
      <w:r w:rsidRPr="001D256B">
        <w:rPr>
          <w:lang w:val="en-US"/>
        </w:rPr>
        <w:t>Mass and energy are closely related. Due to mass–energy equivalence, any object that has mass when stationary (called rest mass) also has an equivalent amount of energy whose form is called rest energy (in that frame of reference), and any additional energy (of any form) acquired by the object above that rest energy will increase the object's total mass just as it increases its total energy. For example, after heating an object, its increase in energy could be measured as an increase in mass, with a sensitive enough scale.</w:t>
      </w:r>
    </w:p>
    <w:p w:rsidR="001D256B" w:rsidRPr="001D256B" w:rsidRDefault="001D256B" w:rsidP="001D256B">
      <w:pPr>
        <w:rPr>
          <w:lang w:val="en-US"/>
        </w:rPr>
      </w:pPr>
    </w:p>
    <w:p w:rsidR="007734E3" w:rsidRDefault="001D256B" w:rsidP="001D256B">
      <w:pPr>
        <w:rPr>
          <w:lang w:val="en-US"/>
        </w:rPr>
      </w:pPr>
      <w:r w:rsidRPr="001D256B">
        <w:rPr>
          <w:lang w:val="en-US"/>
        </w:rPr>
        <w:t>Living organisms require available energy to stay alive, such as the energy humans get from food. Human civilization requires energy to function, which it gets from energy resources such as fossil fuels, nuclear fuel, or renewable energy. The processes of Earth's climate and ecosystem are driven by the radiant energy Earth receives from the sun and the geothermal energy contained within the earth.</w:t>
      </w:r>
    </w:p>
    <w:p w:rsidR="007734E3" w:rsidRDefault="007734E3">
      <w:pPr>
        <w:spacing w:after="200" w:line="276" w:lineRule="auto"/>
        <w:ind w:firstLine="0"/>
        <w:rPr>
          <w:lang w:val="en-US"/>
        </w:rPr>
      </w:pPr>
      <w:r>
        <w:rPr>
          <w:lang w:val="en-US"/>
        </w:rPr>
        <w:br w:type="page"/>
      </w:r>
    </w:p>
    <w:p w:rsidR="007734E3" w:rsidRDefault="007734E3" w:rsidP="007734E3">
      <w:pPr>
        <w:pStyle w:val="2"/>
        <w:rPr>
          <w:lang w:val="en-US"/>
        </w:rPr>
      </w:pPr>
      <w:bookmarkStart w:id="14" w:name="_Toc509437513"/>
      <w:r>
        <w:rPr>
          <w:lang w:val="en-US"/>
        </w:rPr>
        <w:lastRenderedPageBreak/>
        <w:t>6)  My Family</w:t>
      </w:r>
      <w:bookmarkEnd w:id="14"/>
    </w:p>
    <w:p w:rsidR="00D076F6" w:rsidRPr="007734E3" w:rsidRDefault="001C18A9" w:rsidP="007734E3">
      <w:pPr>
        <w:ind w:firstLine="0"/>
        <w:rPr>
          <w:rFonts w:asciiTheme="majorHAnsi" w:eastAsiaTheme="majorEastAsia" w:hAnsiTheme="majorHAnsi" w:cstheme="majorBidi"/>
          <w:color w:val="4F81BD" w:themeColor="accent1"/>
          <w:sz w:val="26"/>
          <w:szCs w:val="26"/>
          <w:lang w:val="en-US"/>
        </w:rPr>
      </w:pPr>
      <w:r>
        <w:rPr>
          <w:rFonts w:asciiTheme="majorHAnsi" w:eastAsiaTheme="majorEastAsia" w:hAnsiTheme="majorHAnsi" w:cstheme="majorBidi"/>
          <w:noProof/>
          <w:color w:val="4F81BD" w:themeColor="accent1"/>
          <w:sz w:val="26"/>
          <w:szCs w:val="26"/>
          <w:lang w:eastAsia="el-GR"/>
        </w:rPr>
        <w:drawing>
          <wp:inline distT="0" distB="0" distL="0" distR="0">
            <wp:extent cx="5486400" cy="3200400"/>
            <wp:effectExtent l="19050" t="0" r="0" b="0"/>
            <wp:docPr id="10" name="Διάγραμμα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sectPr w:rsidR="00D076F6" w:rsidRPr="007734E3" w:rsidSect="008018A6">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1F0F" w:rsidRDefault="00121F0F" w:rsidP="002110E0">
      <w:pPr>
        <w:spacing w:after="0" w:line="240" w:lineRule="auto"/>
      </w:pPr>
      <w:r>
        <w:separator/>
      </w:r>
    </w:p>
  </w:endnote>
  <w:endnote w:type="continuationSeparator" w:id="1">
    <w:p w:rsidR="00121F0F" w:rsidRDefault="00121F0F" w:rsidP="002110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1F0F" w:rsidRDefault="00121F0F" w:rsidP="002110E0">
      <w:pPr>
        <w:spacing w:after="0" w:line="240" w:lineRule="auto"/>
      </w:pPr>
      <w:r>
        <w:separator/>
      </w:r>
    </w:p>
  </w:footnote>
  <w:footnote w:type="continuationSeparator" w:id="1">
    <w:p w:rsidR="00121F0F" w:rsidRDefault="00121F0F" w:rsidP="002110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D216E"/>
    <w:multiLevelType w:val="hybridMultilevel"/>
    <w:tmpl w:val="569AE7DA"/>
    <w:lvl w:ilvl="0" w:tplc="3A9E1C7E">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D256B"/>
    <w:rsid w:val="000E450E"/>
    <w:rsid w:val="000F1B26"/>
    <w:rsid w:val="000F6808"/>
    <w:rsid w:val="00121F0F"/>
    <w:rsid w:val="001C18A9"/>
    <w:rsid w:val="001D256B"/>
    <w:rsid w:val="002110E0"/>
    <w:rsid w:val="002B3417"/>
    <w:rsid w:val="003465D3"/>
    <w:rsid w:val="00385FBD"/>
    <w:rsid w:val="004B0507"/>
    <w:rsid w:val="005B4365"/>
    <w:rsid w:val="006741AF"/>
    <w:rsid w:val="00712856"/>
    <w:rsid w:val="00723073"/>
    <w:rsid w:val="007734E3"/>
    <w:rsid w:val="007E2318"/>
    <w:rsid w:val="008018A6"/>
    <w:rsid w:val="008C63F6"/>
    <w:rsid w:val="00967EFD"/>
    <w:rsid w:val="00A16CAD"/>
    <w:rsid w:val="00C27B9B"/>
    <w:rsid w:val="00D076F6"/>
    <w:rsid w:val="00D27D70"/>
    <w:rsid w:val="00D74EAD"/>
    <w:rsid w:val="00E1610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1AF"/>
    <w:pPr>
      <w:spacing w:after="240" w:line="312" w:lineRule="auto"/>
      <w:ind w:firstLine="709"/>
    </w:pPr>
    <w:rPr>
      <w:rFonts w:ascii="Times New Roman" w:hAnsi="Times New Roman"/>
    </w:rPr>
  </w:style>
  <w:style w:type="paragraph" w:styleId="1">
    <w:name w:val="heading 1"/>
    <w:basedOn w:val="a"/>
    <w:next w:val="a"/>
    <w:link w:val="1Char"/>
    <w:uiPriority w:val="9"/>
    <w:qFormat/>
    <w:rsid w:val="00967EFD"/>
    <w:pPr>
      <w:keepNext/>
      <w:keepLines/>
      <w:spacing w:before="480" w:after="380"/>
      <w:outlineLvl w:val="0"/>
    </w:pPr>
    <w:rPr>
      <w:rFonts w:ascii="Arial" w:eastAsiaTheme="majorEastAsia" w:hAnsi="Arial" w:cstheme="majorBidi"/>
      <w:b/>
      <w:bCs/>
      <w:color w:val="FF0000"/>
      <w:sz w:val="34"/>
      <w:szCs w:val="28"/>
    </w:rPr>
  </w:style>
  <w:style w:type="paragraph" w:styleId="2">
    <w:name w:val="heading 2"/>
    <w:basedOn w:val="a"/>
    <w:next w:val="a"/>
    <w:link w:val="2Char"/>
    <w:uiPriority w:val="9"/>
    <w:unhideWhenUsed/>
    <w:qFormat/>
    <w:rsid w:val="00D74EA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67EFD"/>
    <w:rPr>
      <w:rFonts w:ascii="Arial" w:eastAsiaTheme="majorEastAsia" w:hAnsi="Arial" w:cstheme="majorBidi"/>
      <w:b/>
      <w:bCs/>
      <w:color w:val="FF0000"/>
      <w:sz w:val="34"/>
      <w:szCs w:val="28"/>
    </w:rPr>
  </w:style>
  <w:style w:type="character" w:customStyle="1" w:styleId="2Char">
    <w:name w:val="Επικεφαλίδα 2 Char"/>
    <w:basedOn w:val="a0"/>
    <w:link w:val="2"/>
    <w:uiPriority w:val="9"/>
    <w:rsid w:val="00D74EAD"/>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semiHidden/>
    <w:unhideWhenUsed/>
    <w:rsid w:val="002110E0"/>
    <w:pPr>
      <w:tabs>
        <w:tab w:val="center" w:pos="4153"/>
        <w:tab w:val="right" w:pos="8306"/>
      </w:tabs>
      <w:spacing w:after="0" w:line="240" w:lineRule="auto"/>
    </w:pPr>
  </w:style>
  <w:style w:type="character" w:customStyle="1" w:styleId="Char">
    <w:name w:val="Κεφαλίδα Char"/>
    <w:basedOn w:val="a0"/>
    <w:link w:val="a3"/>
    <w:uiPriority w:val="99"/>
    <w:semiHidden/>
    <w:rsid w:val="002110E0"/>
    <w:rPr>
      <w:rFonts w:ascii="Times New Roman" w:hAnsi="Times New Roman"/>
    </w:rPr>
  </w:style>
  <w:style w:type="paragraph" w:styleId="a4">
    <w:name w:val="footer"/>
    <w:basedOn w:val="a"/>
    <w:link w:val="Char0"/>
    <w:uiPriority w:val="99"/>
    <w:semiHidden/>
    <w:unhideWhenUsed/>
    <w:rsid w:val="002110E0"/>
    <w:pPr>
      <w:tabs>
        <w:tab w:val="center" w:pos="4153"/>
        <w:tab w:val="right" w:pos="8306"/>
      </w:tabs>
      <w:spacing w:after="0" w:line="240" w:lineRule="auto"/>
    </w:pPr>
  </w:style>
  <w:style w:type="character" w:customStyle="1" w:styleId="Char0">
    <w:name w:val="Υποσέλιδο Char"/>
    <w:basedOn w:val="a0"/>
    <w:link w:val="a4"/>
    <w:uiPriority w:val="99"/>
    <w:semiHidden/>
    <w:rsid w:val="002110E0"/>
    <w:rPr>
      <w:rFonts w:ascii="Times New Roman" w:hAnsi="Times New Roman"/>
    </w:rPr>
  </w:style>
  <w:style w:type="table" w:styleId="a5">
    <w:name w:val="Table Grid"/>
    <w:basedOn w:val="a1"/>
    <w:uiPriority w:val="59"/>
    <w:rsid w:val="0071285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Char1"/>
    <w:uiPriority w:val="99"/>
    <w:semiHidden/>
    <w:unhideWhenUsed/>
    <w:rsid w:val="000F680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0F6808"/>
    <w:rPr>
      <w:rFonts w:ascii="Tahoma" w:hAnsi="Tahoma" w:cs="Tahoma"/>
      <w:sz w:val="16"/>
      <w:szCs w:val="16"/>
    </w:rPr>
  </w:style>
  <w:style w:type="paragraph" w:styleId="a7">
    <w:name w:val="No Spacing"/>
    <w:link w:val="Char2"/>
    <w:uiPriority w:val="1"/>
    <w:qFormat/>
    <w:rsid w:val="008018A6"/>
    <w:pPr>
      <w:spacing w:after="0" w:line="240" w:lineRule="auto"/>
    </w:pPr>
    <w:rPr>
      <w:rFonts w:eastAsiaTheme="minorEastAsia"/>
    </w:rPr>
  </w:style>
  <w:style w:type="character" w:customStyle="1" w:styleId="Char2">
    <w:name w:val="Χωρίς διάστιχο Char"/>
    <w:basedOn w:val="a0"/>
    <w:link w:val="a7"/>
    <w:uiPriority w:val="1"/>
    <w:rsid w:val="008018A6"/>
    <w:rPr>
      <w:rFonts w:eastAsiaTheme="minorEastAsia"/>
    </w:rPr>
  </w:style>
  <w:style w:type="paragraph" w:styleId="a8">
    <w:name w:val="TOC Heading"/>
    <w:basedOn w:val="1"/>
    <w:next w:val="a"/>
    <w:uiPriority w:val="39"/>
    <w:semiHidden/>
    <w:unhideWhenUsed/>
    <w:qFormat/>
    <w:rsid w:val="000F1B26"/>
    <w:pPr>
      <w:spacing w:after="0" w:line="276" w:lineRule="auto"/>
      <w:ind w:firstLine="0"/>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0F1B26"/>
    <w:pPr>
      <w:spacing w:after="100"/>
    </w:pPr>
  </w:style>
  <w:style w:type="paragraph" w:styleId="20">
    <w:name w:val="toc 2"/>
    <w:basedOn w:val="a"/>
    <w:next w:val="a"/>
    <w:autoRedefine/>
    <w:uiPriority w:val="39"/>
    <w:unhideWhenUsed/>
    <w:rsid w:val="000F1B26"/>
    <w:pPr>
      <w:spacing w:after="100"/>
      <w:ind w:left="220"/>
    </w:pPr>
  </w:style>
  <w:style w:type="character" w:styleId="-">
    <w:name w:val="Hyperlink"/>
    <w:basedOn w:val="a0"/>
    <w:uiPriority w:val="99"/>
    <w:unhideWhenUsed/>
    <w:rsid w:val="000F1B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93772616">
      <w:bodyDiv w:val="1"/>
      <w:marLeft w:val="0"/>
      <w:marRight w:val="0"/>
      <w:marTop w:val="0"/>
      <w:marBottom w:val="0"/>
      <w:divBdr>
        <w:top w:val="none" w:sz="0" w:space="0" w:color="auto"/>
        <w:left w:val="none" w:sz="0" w:space="0" w:color="auto"/>
        <w:bottom w:val="none" w:sz="0" w:space="0" w:color="auto"/>
        <w:right w:val="none" w:sz="0" w:space="0" w:color="auto"/>
      </w:divBdr>
    </w:div>
    <w:div w:id="727385209">
      <w:bodyDiv w:val="1"/>
      <w:marLeft w:val="0"/>
      <w:marRight w:val="0"/>
      <w:marTop w:val="0"/>
      <w:marBottom w:val="0"/>
      <w:divBdr>
        <w:top w:val="none" w:sz="0" w:space="0" w:color="auto"/>
        <w:left w:val="none" w:sz="0" w:space="0" w:color="auto"/>
        <w:bottom w:val="none" w:sz="0" w:space="0" w:color="auto"/>
        <w:right w:val="none" w:sz="0" w:space="0" w:color="auto"/>
      </w:divBdr>
    </w:div>
    <w:div w:id="739130827">
      <w:bodyDiv w:val="1"/>
      <w:marLeft w:val="0"/>
      <w:marRight w:val="0"/>
      <w:marTop w:val="0"/>
      <w:marBottom w:val="0"/>
      <w:divBdr>
        <w:top w:val="none" w:sz="0" w:space="0" w:color="auto"/>
        <w:left w:val="none" w:sz="0" w:space="0" w:color="auto"/>
        <w:bottom w:val="none" w:sz="0" w:space="0" w:color="auto"/>
        <w:right w:val="none" w:sz="0" w:space="0" w:color="auto"/>
      </w:divBdr>
    </w:div>
    <w:div w:id="773093459">
      <w:bodyDiv w:val="1"/>
      <w:marLeft w:val="0"/>
      <w:marRight w:val="0"/>
      <w:marTop w:val="0"/>
      <w:marBottom w:val="0"/>
      <w:divBdr>
        <w:top w:val="none" w:sz="0" w:space="0" w:color="auto"/>
        <w:left w:val="none" w:sz="0" w:space="0" w:color="auto"/>
        <w:bottom w:val="none" w:sz="0" w:space="0" w:color="auto"/>
        <w:right w:val="none" w:sz="0" w:space="0" w:color="auto"/>
      </w:divBdr>
    </w:div>
    <w:div w:id="198249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QuickStyle" Target="diagrams/quickStyle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diagramData" Target="diagrams/data1.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32C46B-2DCB-4AF9-B780-EE7118B77F0B}"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8F0D0AA1-A808-4657-9534-42B8595C9A67}">
      <dgm:prSet phldrT="[Κείμενο]"/>
      <dgm:spPr/>
      <dgm:t>
        <a:bodyPr/>
        <a:lstStyle/>
        <a:p>
          <a:r>
            <a:rPr lang="el-GR"/>
            <a:t>Λάζαρος</a:t>
          </a:r>
        </a:p>
      </dgm:t>
    </dgm:pt>
    <dgm:pt modelId="{56E1F6BE-FF40-4B89-A7CF-7DC47DBF14CA}" type="parTrans" cxnId="{8D760C00-250A-44E2-89D4-BBACB71AEE25}">
      <dgm:prSet/>
      <dgm:spPr/>
      <dgm:t>
        <a:bodyPr/>
        <a:lstStyle/>
        <a:p>
          <a:endParaRPr lang="el-GR"/>
        </a:p>
      </dgm:t>
    </dgm:pt>
    <dgm:pt modelId="{CD42F9DC-8CF0-4068-8336-A811E6F6F91E}" type="sibTrans" cxnId="{8D760C00-250A-44E2-89D4-BBACB71AEE25}">
      <dgm:prSet/>
      <dgm:spPr/>
      <dgm:t>
        <a:bodyPr/>
        <a:lstStyle/>
        <a:p>
          <a:endParaRPr lang="el-GR"/>
        </a:p>
      </dgm:t>
    </dgm:pt>
    <dgm:pt modelId="{A006E031-7354-42BF-8D95-C1615F2D8706}">
      <dgm:prSet phldrT="[Κείμενο]"/>
      <dgm:spPr/>
      <dgm:t>
        <a:bodyPr/>
        <a:lstStyle/>
        <a:p>
          <a:r>
            <a:rPr lang="el-GR"/>
            <a:t>Λάζαρος</a:t>
          </a:r>
        </a:p>
      </dgm:t>
    </dgm:pt>
    <dgm:pt modelId="{23350CB3-7E67-4470-9E56-2CD41CDD1322}" type="parTrans" cxnId="{531C66D7-E1E3-4D88-87B0-7835104215E3}">
      <dgm:prSet/>
      <dgm:spPr/>
      <dgm:t>
        <a:bodyPr/>
        <a:lstStyle/>
        <a:p>
          <a:endParaRPr lang="el-GR"/>
        </a:p>
      </dgm:t>
    </dgm:pt>
    <dgm:pt modelId="{095CDB3B-A6C9-4BA3-97CE-9BEFC7EA2793}" type="sibTrans" cxnId="{531C66D7-E1E3-4D88-87B0-7835104215E3}">
      <dgm:prSet/>
      <dgm:spPr/>
      <dgm:t>
        <a:bodyPr/>
        <a:lstStyle/>
        <a:p>
          <a:endParaRPr lang="el-GR"/>
        </a:p>
      </dgm:t>
    </dgm:pt>
    <dgm:pt modelId="{99A9E4AB-1B66-4394-9BBD-C5B7641F9944}">
      <dgm:prSet phldrT="[Κείμενο]"/>
      <dgm:spPr/>
      <dgm:t>
        <a:bodyPr/>
        <a:lstStyle/>
        <a:p>
          <a:r>
            <a:rPr lang="el-GR"/>
            <a:t>Ιωάννα</a:t>
          </a:r>
        </a:p>
      </dgm:t>
    </dgm:pt>
    <dgm:pt modelId="{3FB5D69B-7582-47EB-93ED-3D1D53B81C43}" type="parTrans" cxnId="{CE88EB29-6507-4A4F-AABF-B1980D3D5ABB}">
      <dgm:prSet/>
      <dgm:spPr/>
      <dgm:t>
        <a:bodyPr/>
        <a:lstStyle/>
        <a:p>
          <a:endParaRPr lang="el-GR"/>
        </a:p>
      </dgm:t>
    </dgm:pt>
    <dgm:pt modelId="{AB5371C3-F0C9-4F73-A66C-F14F49B5A8E6}" type="sibTrans" cxnId="{CE88EB29-6507-4A4F-AABF-B1980D3D5ABB}">
      <dgm:prSet/>
      <dgm:spPr/>
      <dgm:t>
        <a:bodyPr/>
        <a:lstStyle/>
        <a:p>
          <a:endParaRPr lang="el-GR"/>
        </a:p>
      </dgm:t>
    </dgm:pt>
    <dgm:pt modelId="{7C0F0035-94C5-40B4-B0D4-3730F67AF8EA}">
      <dgm:prSet phldrT="[Κείμενο]"/>
      <dgm:spPr/>
      <dgm:t>
        <a:bodyPr/>
        <a:lstStyle/>
        <a:p>
          <a:r>
            <a:rPr lang="el-GR"/>
            <a:t>Αναστασία </a:t>
          </a:r>
        </a:p>
      </dgm:t>
    </dgm:pt>
    <dgm:pt modelId="{1631081E-BAB6-454E-BC13-BE64BB48EAFF}" type="parTrans" cxnId="{5B79EB91-E6AE-49B2-914E-E37C70F67A4F}">
      <dgm:prSet/>
      <dgm:spPr/>
    </dgm:pt>
    <dgm:pt modelId="{BAB9A146-C5D5-4AFA-B6D6-EDC202E26B1F}" type="sibTrans" cxnId="{5B79EB91-E6AE-49B2-914E-E37C70F67A4F}">
      <dgm:prSet/>
      <dgm:spPr/>
    </dgm:pt>
    <dgm:pt modelId="{5E25687D-F743-4F01-9FDF-EC77D2DB3B13}">
      <dgm:prSet phldrT="[Κείμενο]"/>
      <dgm:spPr/>
      <dgm:t>
        <a:bodyPr/>
        <a:lstStyle/>
        <a:p>
          <a:r>
            <a:rPr lang="el-GR"/>
            <a:t>Αναστασία</a:t>
          </a:r>
        </a:p>
      </dgm:t>
    </dgm:pt>
    <dgm:pt modelId="{CCB0F9CB-E39B-40B7-86C0-1A48E937FE1B}" type="parTrans" cxnId="{7F7D825F-BD95-4C4F-9A05-B7FC4EAF5184}">
      <dgm:prSet/>
      <dgm:spPr/>
    </dgm:pt>
    <dgm:pt modelId="{7E7F4B56-0122-4E10-8037-591C3A9C7876}" type="sibTrans" cxnId="{7F7D825F-BD95-4C4F-9A05-B7FC4EAF5184}">
      <dgm:prSet/>
      <dgm:spPr/>
    </dgm:pt>
    <dgm:pt modelId="{A2D0054F-7AF2-4A27-82B5-4F0213FBCC58}">
      <dgm:prSet phldrT="[Κείμενο]"/>
      <dgm:spPr/>
      <dgm:t>
        <a:bodyPr/>
        <a:lstStyle/>
        <a:p>
          <a:r>
            <a:rPr lang="el-GR"/>
            <a:t>Θανάσης</a:t>
          </a:r>
        </a:p>
      </dgm:t>
    </dgm:pt>
    <dgm:pt modelId="{EEBFA0AC-BAE9-4F5A-A928-8A70811C742C}" type="parTrans" cxnId="{385931CB-F2E0-4637-9F6F-520187F7BFBB}">
      <dgm:prSet/>
      <dgm:spPr/>
    </dgm:pt>
    <dgm:pt modelId="{945664BB-BCD2-4A92-B662-FF57118F030C}" type="sibTrans" cxnId="{385931CB-F2E0-4637-9F6F-520187F7BFBB}">
      <dgm:prSet/>
      <dgm:spPr/>
    </dgm:pt>
    <dgm:pt modelId="{AA1ED1B3-4A8E-40C3-9FF7-6EE341E7D652}">
      <dgm:prSet phldrT="[Κείμενο]"/>
      <dgm:spPr/>
      <dgm:t>
        <a:bodyPr/>
        <a:lstStyle/>
        <a:p>
          <a:r>
            <a:rPr lang="el-GR"/>
            <a:t>Φανή</a:t>
          </a:r>
        </a:p>
      </dgm:t>
    </dgm:pt>
    <dgm:pt modelId="{B9FC429D-D2E3-4669-AD23-F28391928486}" type="parTrans" cxnId="{1CF9B543-7658-46F6-9583-5D8124212E0B}">
      <dgm:prSet/>
      <dgm:spPr/>
    </dgm:pt>
    <dgm:pt modelId="{B4BDF519-E0B6-4906-8414-B7E2AC986BD0}" type="sibTrans" cxnId="{1CF9B543-7658-46F6-9583-5D8124212E0B}">
      <dgm:prSet/>
      <dgm:spPr/>
    </dgm:pt>
    <dgm:pt modelId="{C6A2CF53-B37B-43C3-85F7-955FB3027F1A}">
      <dgm:prSet phldrT="[Κείμενο]"/>
      <dgm:spPr/>
      <dgm:t>
        <a:bodyPr/>
        <a:lstStyle/>
        <a:p>
          <a:r>
            <a:rPr lang="el-GR"/>
            <a:t>Ελευθερία</a:t>
          </a:r>
        </a:p>
      </dgm:t>
    </dgm:pt>
    <dgm:pt modelId="{91BDAC00-7A54-4863-8994-A0B233B00A5B}" type="parTrans" cxnId="{8ACA1202-B2F3-4DE2-8615-AE4F536A5208}">
      <dgm:prSet/>
      <dgm:spPr/>
    </dgm:pt>
    <dgm:pt modelId="{C791ED9F-4D7E-438E-A669-760B28EF85E8}" type="sibTrans" cxnId="{8ACA1202-B2F3-4DE2-8615-AE4F536A5208}">
      <dgm:prSet/>
      <dgm:spPr/>
    </dgm:pt>
    <dgm:pt modelId="{1B46A08E-A71A-414A-BD0A-21E17995E9D5}">
      <dgm:prSet phldrT="[Κείμενο]"/>
      <dgm:spPr/>
      <dgm:t>
        <a:bodyPr/>
        <a:lstStyle/>
        <a:p>
          <a:r>
            <a:rPr lang="el-GR"/>
            <a:t>Βασίλης</a:t>
          </a:r>
        </a:p>
      </dgm:t>
    </dgm:pt>
    <dgm:pt modelId="{006FCCE4-BC75-4B85-B26C-FE57F12A1568}" type="parTrans" cxnId="{139D9495-F4F9-4392-8309-AE2B86EABE7B}">
      <dgm:prSet/>
      <dgm:spPr/>
    </dgm:pt>
    <dgm:pt modelId="{CC0514AA-E10D-40B7-8F10-B24E5492D447}" type="sibTrans" cxnId="{139D9495-F4F9-4392-8309-AE2B86EABE7B}">
      <dgm:prSet/>
      <dgm:spPr/>
    </dgm:pt>
    <dgm:pt modelId="{260C0FD6-9136-41F7-98C6-C6DE69F8E9DF}" type="pres">
      <dgm:prSet presAssocID="{DE32C46B-2DCB-4AF9-B780-EE7118B77F0B}" presName="hierChild1" presStyleCnt="0">
        <dgm:presLayoutVars>
          <dgm:chPref val="1"/>
          <dgm:dir/>
          <dgm:animOne val="branch"/>
          <dgm:animLvl val="lvl"/>
          <dgm:resizeHandles/>
        </dgm:presLayoutVars>
      </dgm:prSet>
      <dgm:spPr/>
    </dgm:pt>
    <dgm:pt modelId="{E510687F-70DC-4511-B361-06A168E135F7}" type="pres">
      <dgm:prSet presAssocID="{8F0D0AA1-A808-4657-9534-42B8595C9A67}" presName="hierRoot1" presStyleCnt="0"/>
      <dgm:spPr/>
    </dgm:pt>
    <dgm:pt modelId="{E60A0C8C-58A6-436F-B330-B29337F3DA8E}" type="pres">
      <dgm:prSet presAssocID="{8F0D0AA1-A808-4657-9534-42B8595C9A67}" presName="composite" presStyleCnt="0"/>
      <dgm:spPr/>
    </dgm:pt>
    <dgm:pt modelId="{08A62A0E-EAA8-422A-BB82-AB4FFCAD6879}" type="pres">
      <dgm:prSet presAssocID="{8F0D0AA1-A808-4657-9534-42B8595C9A67}" presName="background" presStyleLbl="node0" presStyleIdx="0" presStyleCnt="5"/>
      <dgm:spPr/>
    </dgm:pt>
    <dgm:pt modelId="{6C19FA66-3591-413D-AA14-D8EFCAB1646C}" type="pres">
      <dgm:prSet presAssocID="{8F0D0AA1-A808-4657-9534-42B8595C9A67}" presName="text" presStyleLbl="fgAcc0" presStyleIdx="0" presStyleCnt="5">
        <dgm:presLayoutVars>
          <dgm:chPref val="3"/>
        </dgm:presLayoutVars>
      </dgm:prSet>
      <dgm:spPr/>
      <dgm:t>
        <a:bodyPr/>
        <a:lstStyle/>
        <a:p>
          <a:endParaRPr lang="el-GR"/>
        </a:p>
      </dgm:t>
    </dgm:pt>
    <dgm:pt modelId="{8A946F64-FF98-4E78-A2BE-04419E8A7099}" type="pres">
      <dgm:prSet presAssocID="{8F0D0AA1-A808-4657-9534-42B8595C9A67}" presName="hierChild2" presStyleCnt="0"/>
      <dgm:spPr/>
    </dgm:pt>
    <dgm:pt modelId="{699C821D-960C-409B-BFEE-6E2F3CDA62D9}" type="pres">
      <dgm:prSet presAssocID="{5E25687D-F743-4F01-9FDF-EC77D2DB3B13}" presName="hierRoot1" presStyleCnt="0"/>
      <dgm:spPr/>
    </dgm:pt>
    <dgm:pt modelId="{BDD38FFE-D710-4AB9-8DA9-535565448A55}" type="pres">
      <dgm:prSet presAssocID="{5E25687D-F743-4F01-9FDF-EC77D2DB3B13}" presName="composite" presStyleCnt="0"/>
      <dgm:spPr/>
    </dgm:pt>
    <dgm:pt modelId="{81774318-8A43-454B-BB08-6485F23E7110}" type="pres">
      <dgm:prSet presAssocID="{5E25687D-F743-4F01-9FDF-EC77D2DB3B13}" presName="background" presStyleLbl="node0" presStyleIdx="1" presStyleCnt="5"/>
      <dgm:spPr/>
    </dgm:pt>
    <dgm:pt modelId="{F943A20C-635C-4FCB-A41B-880F12F43786}" type="pres">
      <dgm:prSet presAssocID="{5E25687D-F743-4F01-9FDF-EC77D2DB3B13}" presName="text" presStyleLbl="fgAcc0" presStyleIdx="1" presStyleCnt="5">
        <dgm:presLayoutVars>
          <dgm:chPref val="3"/>
        </dgm:presLayoutVars>
      </dgm:prSet>
      <dgm:spPr/>
      <dgm:t>
        <a:bodyPr/>
        <a:lstStyle/>
        <a:p>
          <a:endParaRPr lang="el-GR"/>
        </a:p>
      </dgm:t>
    </dgm:pt>
    <dgm:pt modelId="{D38A2D9C-4885-417D-878A-06888137672F}" type="pres">
      <dgm:prSet presAssocID="{5E25687D-F743-4F01-9FDF-EC77D2DB3B13}" presName="hierChild2" presStyleCnt="0"/>
      <dgm:spPr/>
    </dgm:pt>
    <dgm:pt modelId="{6FCF73D4-2819-4F58-B083-FB2C2B4C26EF}" type="pres">
      <dgm:prSet presAssocID="{006FCCE4-BC75-4B85-B26C-FE57F12A1568}" presName="Name10" presStyleLbl="parChTrans1D2" presStyleIdx="0" presStyleCnt="4"/>
      <dgm:spPr/>
    </dgm:pt>
    <dgm:pt modelId="{065EA298-9174-4804-90C8-4BAAD5EC82F6}" type="pres">
      <dgm:prSet presAssocID="{1B46A08E-A71A-414A-BD0A-21E17995E9D5}" presName="hierRoot2" presStyleCnt="0"/>
      <dgm:spPr/>
    </dgm:pt>
    <dgm:pt modelId="{0ABFC5A9-8445-445E-9FB4-33908E854CE6}" type="pres">
      <dgm:prSet presAssocID="{1B46A08E-A71A-414A-BD0A-21E17995E9D5}" presName="composite2" presStyleCnt="0"/>
      <dgm:spPr/>
    </dgm:pt>
    <dgm:pt modelId="{207098B7-673A-4DF6-87F7-77A138133D96}" type="pres">
      <dgm:prSet presAssocID="{1B46A08E-A71A-414A-BD0A-21E17995E9D5}" presName="background2" presStyleLbl="node2" presStyleIdx="0" presStyleCnt="4"/>
      <dgm:spPr/>
    </dgm:pt>
    <dgm:pt modelId="{17807BB1-87EB-43B5-A1E2-51A8D09AD12C}" type="pres">
      <dgm:prSet presAssocID="{1B46A08E-A71A-414A-BD0A-21E17995E9D5}" presName="text2" presStyleLbl="fgAcc2" presStyleIdx="0" presStyleCnt="4">
        <dgm:presLayoutVars>
          <dgm:chPref val="3"/>
        </dgm:presLayoutVars>
      </dgm:prSet>
      <dgm:spPr/>
    </dgm:pt>
    <dgm:pt modelId="{06BBBCD3-B8BE-4853-A354-B67941A880DC}" type="pres">
      <dgm:prSet presAssocID="{1B46A08E-A71A-414A-BD0A-21E17995E9D5}" presName="hierChild3" presStyleCnt="0"/>
      <dgm:spPr/>
    </dgm:pt>
    <dgm:pt modelId="{1146F01B-5033-42C8-BDD5-C5AC3140289C}" type="pres">
      <dgm:prSet presAssocID="{A2D0054F-7AF2-4A27-82B5-4F0213FBCC58}" presName="hierRoot1" presStyleCnt="0"/>
      <dgm:spPr/>
    </dgm:pt>
    <dgm:pt modelId="{A8A50EDB-324D-40F4-B6B1-2133B7DD0C58}" type="pres">
      <dgm:prSet presAssocID="{A2D0054F-7AF2-4A27-82B5-4F0213FBCC58}" presName="composite" presStyleCnt="0"/>
      <dgm:spPr/>
    </dgm:pt>
    <dgm:pt modelId="{04E4244F-E4A7-4F26-99D3-D240F10375A6}" type="pres">
      <dgm:prSet presAssocID="{A2D0054F-7AF2-4A27-82B5-4F0213FBCC58}" presName="background" presStyleLbl="node0" presStyleIdx="2" presStyleCnt="5"/>
      <dgm:spPr/>
    </dgm:pt>
    <dgm:pt modelId="{BABAC40C-2C33-473D-8CEB-319A55D1F963}" type="pres">
      <dgm:prSet presAssocID="{A2D0054F-7AF2-4A27-82B5-4F0213FBCC58}" presName="text" presStyleLbl="fgAcc0" presStyleIdx="2" presStyleCnt="5">
        <dgm:presLayoutVars>
          <dgm:chPref val="3"/>
        </dgm:presLayoutVars>
      </dgm:prSet>
      <dgm:spPr/>
      <dgm:t>
        <a:bodyPr/>
        <a:lstStyle/>
        <a:p>
          <a:endParaRPr lang="el-GR"/>
        </a:p>
      </dgm:t>
    </dgm:pt>
    <dgm:pt modelId="{50418CE1-4BC8-4FAD-BC46-8235385E7F84}" type="pres">
      <dgm:prSet presAssocID="{A2D0054F-7AF2-4A27-82B5-4F0213FBCC58}" presName="hierChild2" presStyleCnt="0"/>
      <dgm:spPr/>
    </dgm:pt>
    <dgm:pt modelId="{4B38BA2C-84E8-4FA4-83F5-FFBDABE5C1F4}" type="pres">
      <dgm:prSet presAssocID="{AA1ED1B3-4A8E-40C3-9FF7-6EE341E7D652}" presName="hierRoot1" presStyleCnt="0"/>
      <dgm:spPr/>
    </dgm:pt>
    <dgm:pt modelId="{7F49FBC1-06ED-44BC-8D46-FE312A678DD9}" type="pres">
      <dgm:prSet presAssocID="{AA1ED1B3-4A8E-40C3-9FF7-6EE341E7D652}" presName="composite" presStyleCnt="0"/>
      <dgm:spPr/>
    </dgm:pt>
    <dgm:pt modelId="{856904A3-70BD-4E3B-8078-93C1988CF618}" type="pres">
      <dgm:prSet presAssocID="{AA1ED1B3-4A8E-40C3-9FF7-6EE341E7D652}" presName="background" presStyleLbl="node0" presStyleIdx="3" presStyleCnt="5"/>
      <dgm:spPr/>
    </dgm:pt>
    <dgm:pt modelId="{84A2F7DF-72A0-45A5-84D0-5404C687C55D}" type="pres">
      <dgm:prSet presAssocID="{AA1ED1B3-4A8E-40C3-9FF7-6EE341E7D652}" presName="text" presStyleLbl="fgAcc0" presStyleIdx="3" presStyleCnt="5">
        <dgm:presLayoutVars>
          <dgm:chPref val="3"/>
        </dgm:presLayoutVars>
      </dgm:prSet>
      <dgm:spPr/>
    </dgm:pt>
    <dgm:pt modelId="{780DB3FF-9483-463C-8B6A-DED569714BA0}" type="pres">
      <dgm:prSet presAssocID="{AA1ED1B3-4A8E-40C3-9FF7-6EE341E7D652}" presName="hierChild2" presStyleCnt="0"/>
      <dgm:spPr/>
    </dgm:pt>
    <dgm:pt modelId="{B349325F-6BE3-4E76-A447-92D0FC0F4171}" type="pres">
      <dgm:prSet presAssocID="{91BDAC00-7A54-4863-8994-A0B233B00A5B}" presName="Name10" presStyleLbl="parChTrans1D2" presStyleIdx="1" presStyleCnt="4"/>
      <dgm:spPr/>
    </dgm:pt>
    <dgm:pt modelId="{033F0060-8BA3-4265-BC51-5B61AA52AD22}" type="pres">
      <dgm:prSet presAssocID="{C6A2CF53-B37B-43C3-85F7-955FB3027F1A}" presName="hierRoot2" presStyleCnt="0"/>
      <dgm:spPr/>
    </dgm:pt>
    <dgm:pt modelId="{6DC399EB-04C4-4FA8-908F-23A7686D11DF}" type="pres">
      <dgm:prSet presAssocID="{C6A2CF53-B37B-43C3-85F7-955FB3027F1A}" presName="composite2" presStyleCnt="0"/>
      <dgm:spPr/>
    </dgm:pt>
    <dgm:pt modelId="{77815B36-01E6-417D-84BC-2019C9413F23}" type="pres">
      <dgm:prSet presAssocID="{C6A2CF53-B37B-43C3-85F7-955FB3027F1A}" presName="background2" presStyleLbl="node2" presStyleIdx="1" presStyleCnt="4"/>
      <dgm:spPr/>
    </dgm:pt>
    <dgm:pt modelId="{4F4882AB-B30B-4A87-AA8E-D159D1FDF052}" type="pres">
      <dgm:prSet presAssocID="{C6A2CF53-B37B-43C3-85F7-955FB3027F1A}" presName="text2" presStyleLbl="fgAcc2" presStyleIdx="1" presStyleCnt="4">
        <dgm:presLayoutVars>
          <dgm:chPref val="3"/>
        </dgm:presLayoutVars>
      </dgm:prSet>
      <dgm:spPr/>
    </dgm:pt>
    <dgm:pt modelId="{4CE56CEC-CE9D-4983-9417-603FF3AD57F1}" type="pres">
      <dgm:prSet presAssocID="{C6A2CF53-B37B-43C3-85F7-955FB3027F1A}" presName="hierChild3" presStyleCnt="0"/>
      <dgm:spPr/>
    </dgm:pt>
    <dgm:pt modelId="{5634A00F-F205-47F3-913D-8A12ECBE051C}" type="pres">
      <dgm:prSet presAssocID="{A006E031-7354-42BF-8D95-C1615F2D8706}" presName="hierRoot1" presStyleCnt="0"/>
      <dgm:spPr/>
    </dgm:pt>
    <dgm:pt modelId="{917B20FF-1053-46FB-91EB-62AC00D41057}" type="pres">
      <dgm:prSet presAssocID="{A006E031-7354-42BF-8D95-C1615F2D8706}" presName="composite" presStyleCnt="0"/>
      <dgm:spPr/>
    </dgm:pt>
    <dgm:pt modelId="{823E887F-207F-4F88-9B49-032ED3D03CF8}" type="pres">
      <dgm:prSet presAssocID="{A006E031-7354-42BF-8D95-C1615F2D8706}" presName="background" presStyleLbl="node0" presStyleIdx="4" presStyleCnt="5"/>
      <dgm:spPr/>
    </dgm:pt>
    <dgm:pt modelId="{61CED00E-4173-4099-ACEC-E586CEC87AB6}" type="pres">
      <dgm:prSet presAssocID="{A006E031-7354-42BF-8D95-C1615F2D8706}" presName="text" presStyleLbl="fgAcc0" presStyleIdx="4" presStyleCnt="5" custLinFactX="-105013" custLinFactY="100000" custLinFactNeighborX="-200000" custLinFactNeighborY="163868">
        <dgm:presLayoutVars>
          <dgm:chPref val="3"/>
        </dgm:presLayoutVars>
      </dgm:prSet>
      <dgm:spPr/>
    </dgm:pt>
    <dgm:pt modelId="{42848A03-96D6-4BF5-80B7-D35C4663EEAE}" type="pres">
      <dgm:prSet presAssocID="{A006E031-7354-42BF-8D95-C1615F2D8706}" presName="hierChild2" presStyleCnt="0"/>
      <dgm:spPr/>
    </dgm:pt>
    <dgm:pt modelId="{8804252A-0C1C-4D6A-AFDA-CCA060C805DD}" type="pres">
      <dgm:prSet presAssocID="{3FB5D69B-7582-47EB-93ED-3D1D53B81C43}" presName="Name10" presStyleLbl="parChTrans1D2" presStyleIdx="2" presStyleCnt="4"/>
      <dgm:spPr/>
    </dgm:pt>
    <dgm:pt modelId="{2E861C14-90CA-49F5-BB39-1AF652B1E624}" type="pres">
      <dgm:prSet presAssocID="{99A9E4AB-1B66-4394-9BBD-C5B7641F9944}" presName="hierRoot2" presStyleCnt="0"/>
      <dgm:spPr/>
    </dgm:pt>
    <dgm:pt modelId="{2AA4B5B6-1182-447E-B2C8-B010BD8DD5A0}" type="pres">
      <dgm:prSet presAssocID="{99A9E4AB-1B66-4394-9BBD-C5B7641F9944}" presName="composite2" presStyleCnt="0"/>
      <dgm:spPr/>
    </dgm:pt>
    <dgm:pt modelId="{E4CC9B4D-CBB5-405D-8BFC-2712AA0D8D30}" type="pres">
      <dgm:prSet presAssocID="{99A9E4AB-1B66-4394-9BBD-C5B7641F9944}" presName="background2" presStyleLbl="node2" presStyleIdx="2" presStyleCnt="4"/>
      <dgm:spPr/>
    </dgm:pt>
    <dgm:pt modelId="{9D4B1013-9018-47C8-9691-124A703DF624}" type="pres">
      <dgm:prSet presAssocID="{99A9E4AB-1B66-4394-9BBD-C5B7641F9944}" presName="text2" presStyleLbl="fgAcc2" presStyleIdx="2" presStyleCnt="4" custLinFactX="-169226" custLinFactY="100000" custLinFactNeighborX="-200000" custLinFactNeighborY="100599">
        <dgm:presLayoutVars>
          <dgm:chPref val="3"/>
        </dgm:presLayoutVars>
      </dgm:prSet>
      <dgm:spPr/>
      <dgm:t>
        <a:bodyPr/>
        <a:lstStyle/>
        <a:p>
          <a:endParaRPr lang="el-GR"/>
        </a:p>
      </dgm:t>
    </dgm:pt>
    <dgm:pt modelId="{021AB29D-CC76-45F2-8A5A-49D36F1C9D72}" type="pres">
      <dgm:prSet presAssocID="{99A9E4AB-1B66-4394-9BBD-C5B7641F9944}" presName="hierChild3" presStyleCnt="0"/>
      <dgm:spPr/>
    </dgm:pt>
    <dgm:pt modelId="{09D62D9F-10E6-429C-9FFA-13B62B61086F}" type="pres">
      <dgm:prSet presAssocID="{1631081E-BAB6-454E-BC13-BE64BB48EAFF}" presName="Name10" presStyleLbl="parChTrans1D2" presStyleIdx="3" presStyleCnt="4"/>
      <dgm:spPr/>
    </dgm:pt>
    <dgm:pt modelId="{517C023B-3BBF-4A65-951B-CB2F4B69CEBF}" type="pres">
      <dgm:prSet presAssocID="{7C0F0035-94C5-40B4-B0D4-3730F67AF8EA}" presName="hierRoot2" presStyleCnt="0"/>
      <dgm:spPr/>
    </dgm:pt>
    <dgm:pt modelId="{F9012B01-3C83-4286-873C-19E72F9BCD00}" type="pres">
      <dgm:prSet presAssocID="{7C0F0035-94C5-40B4-B0D4-3730F67AF8EA}" presName="composite2" presStyleCnt="0"/>
      <dgm:spPr/>
    </dgm:pt>
    <dgm:pt modelId="{A1B61745-9FAE-47FC-91C1-1F90941843B0}" type="pres">
      <dgm:prSet presAssocID="{7C0F0035-94C5-40B4-B0D4-3730F67AF8EA}" presName="background2" presStyleLbl="node2" presStyleIdx="3" presStyleCnt="4"/>
      <dgm:spPr/>
    </dgm:pt>
    <dgm:pt modelId="{D748C87A-B8E4-4018-AAAD-06758D7D2768}" type="pres">
      <dgm:prSet presAssocID="{7C0F0035-94C5-40B4-B0D4-3730F67AF8EA}" presName="text2" presStyleLbl="fgAcc2" presStyleIdx="3" presStyleCnt="4" custLinFactX="-100000" custLinFactY="100000" custLinFactNeighborX="-152840" custLinFactNeighborY="100599">
        <dgm:presLayoutVars>
          <dgm:chPref val="3"/>
        </dgm:presLayoutVars>
      </dgm:prSet>
      <dgm:spPr/>
      <dgm:t>
        <a:bodyPr/>
        <a:lstStyle/>
        <a:p>
          <a:endParaRPr lang="el-GR"/>
        </a:p>
      </dgm:t>
    </dgm:pt>
    <dgm:pt modelId="{3594D78A-2BF2-42C8-911B-77FFF238E368}" type="pres">
      <dgm:prSet presAssocID="{7C0F0035-94C5-40B4-B0D4-3730F67AF8EA}" presName="hierChild3" presStyleCnt="0"/>
      <dgm:spPr/>
    </dgm:pt>
  </dgm:ptLst>
  <dgm:cxnLst>
    <dgm:cxn modelId="{CE88EB29-6507-4A4F-AABF-B1980D3D5ABB}" srcId="{A006E031-7354-42BF-8D95-C1615F2D8706}" destId="{99A9E4AB-1B66-4394-9BBD-C5B7641F9944}" srcOrd="0" destOrd="0" parTransId="{3FB5D69B-7582-47EB-93ED-3D1D53B81C43}" sibTransId="{AB5371C3-F0C9-4F73-A66C-F14F49B5A8E6}"/>
    <dgm:cxn modelId="{98DB7B30-EAA6-4D45-86A5-4103B7B29E8C}" type="presOf" srcId="{7C0F0035-94C5-40B4-B0D4-3730F67AF8EA}" destId="{D748C87A-B8E4-4018-AAAD-06758D7D2768}" srcOrd="0" destOrd="0" presId="urn:microsoft.com/office/officeart/2005/8/layout/hierarchy1"/>
    <dgm:cxn modelId="{9F43E372-8374-4DED-8ACC-FC25AB7401C7}" type="presOf" srcId="{1631081E-BAB6-454E-BC13-BE64BB48EAFF}" destId="{09D62D9F-10E6-429C-9FFA-13B62B61086F}" srcOrd="0" destOrd="0" presId="urn:microsoft.com/office/officeart/2005/8/layout/hierarchy1"/>
    <dgm:cxn modelId="{8D760C00-250A-44E2-89D4-BBACB71AEE25}" srcId="{DE32C46B-2DCB-4AF9-B780-EE7118B77F0B}" destId="{8F0D0AA1-A808-4657-9534-42B8595C9A67}" srcOrd="0" destOrd="0" parTransId="{56E1F6BE-FF40-4B89-A7CF-7DC47DBF14CA}" sibTransId="{CD42F9DC-8CF0-4068-8336-A811E6F6F91E}"/>
    <dgm:cxn modelId="{385931CB-F2E0-4637-9F6F-520187F7BFBB}" srcId="{DE32C46B-2DCB-4AF9-B780-EE7118B77F0B}" destId="{A2D0054F-7AF2-4A27-82B5-4F0213FBCC58}" srcOrd="2" destOrd="0" parTransId="{EEBFA0AC-BAE9-4F5A-A928-8A70811C742C}" sibTransId="{945664BB-BCD2-4A92-B662-FF57118F030C}"/>
    <dgm:cxn modelId="{42C7398C-A069-4BD3-8FD7-38EE851CE7FF}" type="presOf" srcId="{99A9E4AB-1B66-4394-9BBD-C5B7641F9944}" destId="{9D4B1013-9018-47C8-9691-124A703DF624}" srcOrd="0" destOrd="0" presId="urn:microsoft.com/office/officeart/2005/8/layout/hierarchy1"/>
    <dgm:cxn modelId="{5B79EB91-E6AE-49B2-914E-E37C70F67A4F}" srcId="{A006E031-7354-42BF-8D95-C1615F2D8706}" destId="{7C0F0035-94C5-40B4-B0D4-3730F67AF8EA}" srcOrd="1" destOrd="0" parTransId="{1631081E-BAB6-454E-BC13-BE64BB48EAFF}" sibTransId="{BAB9A146-C5D5-4AFA-B6D6-EDC202E26B1F}"/>
    <dgm:cxn modelId="{7F7D825F-BD95-4C4F-9A05-B7FC4EAF5184}" srcId="{DE32C46B-2DCB-4AF9-B780-EE7118B77F0B}" destId="{5E25687D-F743-4F01-9FDF-EC77D2DB3B13}" srcOrd="1" destOrd="0" parTransId="{CCB0F9CB-E39B-40B7-86C0-1A48E937FE1B}" sibTransId="{7E7F4B56-0122-4E10-8037-591C3A9C7876}"/>
    <dgm:cxn modelId="{1CF9B543-7658-46F6-9583-5D8124212E0B}" srcId="{DE32C46B-2DCB-4AF9-B780-EE7118B77F0B}" destId="{AA1ED1B3-4A8E-40C3-9FF7-6EE341E7D652}" srcOrd="3" destOrd="0" parTransId="{B9FC429D-D2E3-4669-AD23-F28391928486}" sibTransId="{B4BDF519-E0B6-4906-8414-B7E2AC986BD0}"/>
    <dgm:cxn modelId="{BE726A7A-3ED5-406B-9EC1-937FE679D26B}" type="presOf" srcId="{91BDAC00-7A54-4863-8994-A0B233B00A5B}" destId="{B349325F-6BE3-4E76-A447-92D0FC0F4171}" srcOrd="0" destOrd="0" presId="urn:microsoft.com/office/officeart/2005/8/layout/hierarchy1"/>
    <dgm:cxn modelId="{531C66D7-E1E3-4D88-87B0-7835104215E3}" srcId="{DE32C46B-2DCB-4AF9-B780-EE7118B77F0B}" destId="{A006E031-7354-42BF-8D95-C1615F2D8706}" srcOrd="4" destOrd="0" parTransId="{23350CB3-7E67-4470-9E56-2CD41CDD1322}" sibTransId="{095CDB3B-A6C9-4BA3-97CE-9BEFC7EA2793}"/>
    <dgm:cxn modelId="{139D9495-F4F9-4392-8309-AE2B86EABE7B}" srcId="{5E25687D-F743-4F01-9FDF-EC77D2DB3B13}" destId="{1B46A08E-A71A-414A-BD0A-21E17995E9D5}" srcOrd="0" destOrd="0" parTransId="{006FCCE4-BC75-4B85-B26C-FE57F12A1568}" sibTransId="{CC0514AA-E10D-40B7-8F10-B24E5492D447}"/>
    <dgm:cxn modelId="{A1F74B6C-07F5-4642-A02A-98EE6FFEE2CD}" type="presOf" srcId="{3FB5D69B-7582-47EB-93ED-3D1D53B81C43}" destId="{8804252A-0C1C-4D6A-AFDA-CCA060C805DD}" srcOrd="0" destOrd="0" presId="urn:microsoft.com/office/officeart/2005/8/layout/hierarchy1"/>
    <dgm:cxn modelId="{D55522D8-20EE-4467-B96B-BC23B6E6D76E}" type="presOf" srcId="{AA1ED1B3-4A8E-40C3-9FF7-6EE341E7D652}" destId="{84A2F7DF-72A0-45A5-84D0-5404C687C55D}" srcOrd="0" destOrd="0" presId="urn:microsoft.com/office/officeart/2005/8/layout/hierarchy1"/>
    <dgm:cxn modelId="{E9D1272C-C230-4D01-9110-7D0EABD2DAA1}" type="presOf" srcId="{8F0D0AA1-A808-4657-9534-42B8595C9A67}" destId="{6C19FA66-3591-413D-AA14-D8EFCAB1646C}" srcOrd="0" destOrd="0" presId="urn:microsoft.com/office/officeart/2005/8/layout/hierarchy1"/>
    <dgm:cxn modelId="{22E3485A-2E1C-4628-BA10-2CD652E37A9B}" type="presOf" srcId="{1B46A08E-A71A-414A-BD0A-21E17995E9D5}" destId="{17807BB1-87EB-43B5-A1E2-51A8D09AD12C}" srcOrd="0" destOrd="0" presId="urn:microsoft.com/office/officeart/2005/8/layout/hierarchy1"/>
    <dgm:cxn modelId="{60E668DD-63B5-441E-B2F9-B946CE0F1A4E}" type="presOf" srcId="{5E25687D-F743-4F01-9FDF-EC77D2DB3B13}" destId="{F943A20C-635C-4FCB-A41B-880F12F43786}" srcOrd="0" destOrd="0" presId="urn:microsoft.com/office/officeart/2005/8/layout/hierarchy1"/>
    <dgm:cxn modelId="{88CC2D46-8961-4EA6-BEA6-1B1BA0951780}" type="presOf" srcId="{A006E031-7354-42BF-8D95-C1615F2D8706}" destId="{61CED00E-4173-4099-ACEC-E586CEC87AB6}" srcOrd="0" destOrd="0" presId="urn:microsoft.com/office/officeart/2005/8/layout/hierarchy1"/>
    <dgm:cxn modelId="{0F96776F-333B-47F2-9567-6C5289DFD611}" type="presOf" srcId="{006FCCE4-BC75-4B85-B26C-FE57F12A1568}" destId="{6FCF73D4-2819-4F58-B083-FB2C2B4C26EF}" srcOrd="0" destOrd="0" presId="urn:microsoft.com/office/officeart/2005/8/layout/hierarchy1"/>
    <dgm:cxn modelId="{DD62ECBE-F88C-4500-BD3A-264559D17F6E}" type="presOf" srcId="{A2D0054F-7AF2-4A27-82B5-4F0213FBCC58}" destId="{BABAC40C-2C33-473D-8CEB-319A55D1F963}" srcOrd="0" destOrd="0" presId="urn:microsoft.com/office/officeart/2005/8/layout/hierarchy1"/>
    <dgm:cxn modelId="{1F5CCD81-9AEA-4CF4-9F9A-0C6A56C96F5D}" type="presOf" srcId="{DE32C46B-2DCB-4AF9-B780-EE7118B77F0B}" destId="{260C0FD6-9136-41F7-98C6-C6DE69F8E9DF}" srcOrd="0" destOrd="0" presId="urn:microsoft.com/office/officeart/2005/8/layout/hierarchy1"/>
    <dgm:cxn modelId="{ED092142-2F2B-4AAF-8674-D0238A1952F3}" type="presOf" srcId="{C6A2CF53-B37B-43C3-85F7-955FB3027F1A}" destId="{4F4882AB-B30B-4A87-AA8E-D159D1FDF052}" srcOrd="0" destOrd="0" presId="urn:microsoft.com/office/officeart/2005/8/layout/hierarchy1"/>
    <dgm:cxn modelId="{8ACA1202-B2F3-4DE2-8615-AE4F536A5208}" srcId="{AA1ED1B3-4A8E-40C3-9FF7-6EE341E7D652}" destId="{C6A2CF53-B37B-43C3-85F7-955FB3027F1A}" srcOrd="0" destOrd="0" parTransId="{91BDAC00-7A54-4863-8994-A0B233B00A5B}" sibTransId="{C791ED9F-4D7E-438E-A669-760B28EF85E8}"/>
    <dgm:cxn modelId="{C30D0DF0-A7E0-49AE-A933-39A1658ECA6B}" type="presParOf" srcId="{260C0FD6-9136-41F7-98C6-C6DE69F8E9DF}" destId="{E510687F-70DC-4511-B361-06A168E135F7}" srcOrd="0" destOrd="0" presId="urn:microsoft.com/office/officeart/2005/8/layout/hierarchy1"/>
    <dgm:cxn modelId="{74D99C47-D687-4BDA-ADD6-4DF03C1BC197}" type="presParOf" srcId="{E510687F-70DC-4511-B361-06A168E135F7}" destId="{E60A0C8C-58A6-436F-B330-B29337F3DA8E}" srcOrd="0" destOrd="0" presId="urn:microsoft.com/office/officeart/2005/8/layout/hierarchy1"/>
    <dgm:cxn modelId="{678ED8E4-A61B-476C-9AD0-9693AB38C6BB}" type="presParOf" srcId="{E60A0C8C-58A6-436F-B330-B29337F3DA8E}" destId="{08A62A0E-EAA8-422A-BB82-AB4FFCAD6879}" srcOrd="0" destOrd="0" presId="urn:microsoft.com/office/officeart/2005/8/layout/hierarchy1"/>
    <dgm:cxn modelId="{532B3F6D-A9E1-4C41-A9CC-3EFCD4AD27B5}" type="presParOf" srcId="{E60A0C8C-58A6-436F-B330-B29337F3DA8E}" destId="{6C19FA66-3591-413D-AA14-D8EFCAB1646C}" srcOrd="1" destOrd="0" presId="urn:microsoft.com/office/officeart/2005/8/layout/hierarchy1"/>
    <dgm:cxn modelId="{7015BA65-BC85-40E0-9086-65F83893449B}" type="presParOf" srcId="{E510687F-70DC-4511-B361-06A168E135F7}" destId="{8A946F64-FF98-4E78-A2BE-04419E8A7099}" srcOrd="1" destOrd="0" presId="urn:microsoft.com/office/officeart/2005/8/layout/hierarchy1"/>
    <dgm:cxn modelId="{00619720-8A1B-49D9-8E8A-0B329742240F}" type="presParOf" srcId="{260C0FD6-9136-41F7-98C6-C6DE69F8E9DF}" destId="{699C821D-960C-409B-BFEE-6E2F3CDA62D9}" srcOrd="1" destOrd="0" presId="urn:microsoft.com/office/officeart/2005/8/layout/hierarchy1"/>
    <dgm:cxn modelId="{747A27DF-933E-4AA9-9799-C169F2DEF519}" type="presParOf" srcId="{699C821D-960C-409B-BFEE-6E2F3CDA62D9}" destId="{BDD38FFE-D710-4AB9-8DA9-535565448A55}" srcOrd="0" destOrd="0" presId="urn:microsoft.com/office/officeart/2005/8/layout/hierarchy1"/>
    <dgm:cxn modelId="{9937A008-AD73-4E8B-B36E-39FF399BAF32}" type="presParOf" srcId="{BDD38FFE-D710-4AB9-8DA9-535565448A55}" destId="{81774318-8A43-454B-BB08-6485F23E7110}" srcOrd="0" destOrd="0" presId="urn:microsoft.com/office/officeart/2005/8/layout/hierarchy1"/>
    <dgm:cxn modelId="{6AA6ED1F-16CA-4212-A12F-A1CF2F9051FA}" type="presParOf" srcId="{BDD38FFE-D710-4AB9-8DA9-535565448A55}" destId="{F943A20C-635C-4FCB-A41B-880F12F43786}" srcOrd="1" destOrd="0" presId="urn:microsoft.com/office/officeart/2005/8/layout/hierarchy1"/>
    <dgm:cxn modelId="{AB3DFF0D-33F6-4133-8263-DE11AC28BAE7}" type="presParOf" srcId="{699C821D-960C-409B-BFEE-6E2F3CDA62D9}" destId="{D38A2D9C-4885-417D-878A-06888137672F}" srcOrd="1" destOrd="0" presId="urn:microsoft.com/office/officeart/2005/8/layout/hierarchy1"/>
    <dgm:cxn modelId="{C2D1D180-82D5-43BA-B863-74FBD3ADAEC8}" type="presParOf" srcId="{D38A2D9C-4885-417D-878A-06888137672F}" destId="{6FCF73D4-2819-4F58-B083-FB2C2B4C26EF}" srcOrd="0" destOrd="0" presId="urn:microsoft.com/office/officeart/2005/8/layout/hierarchy1"/>
    <dgm:cxn modelId="{8E2C012F-DF9B-4EA9-B90D-4E887919CF48}" type="presParOf" srcId="{D38A2D9C-4885-417D-878A-06888137672F}" destId="{065EA298-9174-4804-90C8-4BAAD5EC82F6}" srcOrd="1" destOrd="0" presId="urn:microsoft.com/office/officeart/2005/8/layout/hierarchy1"/>
    <dgm:cxn modelId="{B9F53982-6797-4317-830A-5CE1596B6AEB}" type="presParOf" srcId="{065EA298-9174-4804-90C8-4BAAD5EC82F6}" destId="{0ABFC5A9-8445-445E-9FB4-33908E854CE6}" srcOrd="0" destOrd="0" presId="urn:microsoft.com/office/officeart/2005/8/layout/hierarchy1"/>
    <dgm:cxn modelId="{FA75F81E-7C98-44A9-8896-AED582F93460}" type="presParOf" srcId="{0ABFC5A9-8445-445E-9FB4-33908E854CE6}" destId="{207098B7-673A-4DF6-87F7-77A138133D96}" srcOrd="0" destOrd="0" presId="urn:microsoft.com/office/officeart/2005/8/layout/hierarchy1"/>
    <dgm:cxn modelId="{FB48CBA3-D6C8-4609-80C4-024312B81A11}" type="presParOf" srcId="{0ABFC5A9-8445-445E-9FB4-33908E854CE6}" destId="{17807BB1-87EB-43B5-A1E2-51A8D09AD12C}" srcOrd="1" destOrd="0" presId="urn:microsoft.com/office/officeart/2005/8/layout/hierarchy1"/>
    <dgm:cxn modelId="{ABB38D41-E07C-4F77-8277-0DC24DF28102}" type="presParOf" srcId="{065EA298-9174-4804-90C8-4BAAD5EC82F6}" destId="{06BBBCD3-B8BE-4853-A354-B67941A880DC}" srcOrd="1" destOrd="0" presId="urn:microsoft.com/office/officeart/2005/8/layout/hierarchy1"/>
    <dgm:cxn modelId="{40F77CBA-D14F-47C2-A8E0-88A00B58C69C}" type="presParOf" srcId="{260C0FD6-9136-41F7-98C6-C6DE69F8E9DF}" destId="{1146F01B-5033-42C8-BDD5-C5AC3140289C}" srcOrd="2" destOrd="0" presId="urn:microsoft.com/office/officeart/2005/8/layout/hierarchy1"/>
    <dgm:cxn modelId="{17D97974-A98E-40DE-900A-13D8F0DFF62C}" type="presParOf" srcId="{1146F01B-5033-42C8-BDD5-C5AC3140289C}" destId="{A8A50EDB-324D-40F4-B6B1-2133B7DD0C58}" srcOrd="0" destOrd="0" presId="urn:microsoft.com/office/officeart/2005/8/layout/hierarchy1"/>
    <dgm:cxn modelId="{E9758961-73B2-407F-A73A-4FCC9CD802BE}" type="presParOf" srcId="{A8A50EDB-324D-40F4-B6B1-2133B7DD0C58}" destId="{04E4244F-E4A7-4F26-99D3-D240F10375A6}" srcOrd="0" destOrd="0" presId="urn:microsoft.com/office/officeart/2005/8/layout/hierarchy1"/>
    <dgm:cxn modelId="{6989283A-4DBF-48BD-8E33-3DBCA1705C60}" type="presParOf" srcId="{A8A50EDB-324D-40F4-B6B1-2133B7DD0C58}" destId="{BABAC40C-2C33-473D-8CEB-319A55D1F963}" srcOrd="1" destOrd="0" presId="urn:microsoft.com/office/officeart/2005/8/layout/hierarchy1"/>
    <dgm:cxn modelId="{D19BAA17-2EAE-4D84-9A7A-59C47F90DC21}" type="presParOf" srcId="{1146F01B-5033-42C8-BDD5-C5AC3140289C}" destId="{50418CE1-4BC8-4FAD-BC46-8235385E7F84}" srcOrd="1" destOrd="0" presId="urn:microsoft.com/office/officeart/2005/8/layout/hierarchy1"/>
    <dgm:cxn modelId="{00272D87-0CDA-4A1E-ACAE-1F1E2BA5E2AA}" type="presParOf" srcId="{260C0FD6-9136-41F7-98C6-C6DE69F8E9DF}" destId="{4B38BA2C-84E8-4FA4-83F5-FFBDABE5C1F4}" srcOrd="3" destOrd="0" presId="urn:microsoft.com/office/officeart/2005/8/layout/hierarchy1"/>
    <dgm:cxn modelId="{FA1C6DD7-A2A9-40BB-A561-139889CC4464}" type="presParOf" srcId="{4B38BA2C-84E8-4FA4-83F5-FFBDABE5C1F4}" destId="{7F49FBC1-06ED-44BC-8D46-FE312A678DD9}" srcOrd="0" destOrd="0" presId="urn:microsoft.com/office/officeart/2005/8/layout/hierarchy1"/>
    <dgm:cxn modelId="{5E5D0CC0-855B-4895-840B-0A07C7F9ABC8}" type="presParOf" srcId="{7F49FBC1-06ED-44BC-8D46-FE312A678DD9}" destId="{856904A3-70BD-4E3B-8078-93C1988CF618}" srcOrd="0" destOrd="0" presId="urn:microsoft.com/office/officeart/2005/8/layout/hierarchy1"/>
    <dgm:cxn modelId="{DA7C9A06-5885-4C85-BA2B-51F24FC4A710}" type="presParOf" srcId="{7F49FBC1-06ED-44BC-8D46-FE312A678DD9}" destId="{84A2F7DF-72A0-45A5-84D0-5404C687C55D}" srcOrd="1" destOrd="0" presId="urn:microsoft.com/office/officeart/2005/8/layout/hierarchy1"/>
    <dgm:cxn modelId="{B704423F-6269-4DE1-830B-64BE9164D451}" type="presParOf" srcId="{4B38BA2C-84E8-4FA4-83F5-FFBDABE5C1F4}" destId="{780DB3FF-9483-463C-8B6A-DED569714BA0}" srcOrd="1" destOrd="0" presId="urn:microsoft.com/office/officeart/2005/8/layout/hierarchy1"/>
    <dgm:cxn modelId="{BB5F597C-EF37-497A-A56C-9C8BB6BF710E}" type="presParOf" srcId="{780DB3FF-9483-463C-8B6A-DED569714BA0}" destId="{B349325F-6BE3-4E76-A447-92D0FC0F4171}" srcOrd="0" destOrd="0" presId="urn:microsoft.com/office/officeart/2005/8/layout/hierarchy1"/>
    <dgm:cxn modelId="{67AC7E2A-AF50-4B85-B8D0-21B70EADB49B}" type="presParOf" srcId="{780DB3FF-9483-463C-8B6A-DED569714BA0}" destId="{033F0060-8BA3-4265-BC51-5B61AA52AD22}" srcOrd="1" destOrd="0" presId="urn:microsoft.com/office/officeart/2005/8/layout/hierarchy1"/>
    <dgm:cxn modelId="{BC111F28-347C-4733-8058-45C573479FE9}" type="presParOf" srcId="{033F0060-8BA3-4265-BC51-5B61AA52AD22}" destId="{6DC399EB-04C4-4FA8-908F-23A7686D11DF}" srcOrd="0" destOrd="0" presId="urn:microsoft.com/office/officeart/2005/8/layout/hierarchy1"/>
    <dgm:cxn modelId="{5D932F14-33BC-4547-B806-1F6E47DD82EF}" type="presParOf" srcId="{6DC399EB-04C4-4FA8-908F-23A7686D11DF}" destId="{77815B36-01E6-417D-84BC-2019C9413F23}" srcOrd="0" destOrd="0" presId="urn:microsoft.com/office/officeart/2005/8/layout/hierarchy1"/>
    <dgm:cxn modelId="{51858D42-0B39-4C0B-A4B5-371B20E36F06}" type="presParOf" srcId="{6DC399EB-04C4-4FA8-908F-23A7686D11DF}" destId="{4F4882AB-B30B-4A87-AA8E-D159D1FDF052}" srcOrd="1" destOrd="0" presId="urn:microsoft.com/office/officeart/2005/8/layout/hierarchy1"/>
    <dgm:cxn modelId="{62744D5A-F6D2-45E8-8F68-1215C4A9BCF9}" type="presParOf" srcId="{033F0060-8BA3-4265-BC51-5B61AA52AD22}" destId="{4CE56CEC-CE9D-4983-9417-603FF3AD57F1}" srcOrd="1" destOrd="0" presId="urn:microsoft.com/office/officeart/2005/8/layout/hierarchy1"/>
    <dgm:cxn modelId="{77A7E2AA-5A58-4D6B-AA22-17148C5A993D}" type="presParOf" srcId="{260C0FD6-9136-41F7-98C6-C6DE69F8E9DF}" destId="{5634A00F-F205-47F3-913D-8A12ECBE051C}" srcOrd="4" destOrd="0" presId="urn:microsoft.com/office/officeart/2005/8/layout/hierarchy1"/>
    <dgm:cxn modelId="{F8E90F7C-CE9F-4DF4-870E-F2FAE6D24F47}" type="presParOf" srcId="{5634A00F-F205-47F3-913D-8A12ECBE051C}" destId="{917B20FF-1053-46FB-91EB-62AC00D41057}" srcOrd="0" destOrd="0" presId="urn:microsoft.com/office/officeart/2005/8/layout/hierarchy1"/>
    <dgm:cxn modelId="{00381E4F-99F0-4CDC-9179-FAEEDAB594C8}" type="presParOf" srcId="{917B20FF-1053-46FB-91EB-62AC00D41057}" destId="{823E887F-207F-4F88-9B49-032ED3D03CF8}" srcOrd="0" destOrd="0" presId="urn:microsoft.com/office/officeart/2005/8/layout/hierarchy1"/>
    <dgm:cxn modelId="{443B41F0-8EDC-4C8C-9065-8C72A3BE54D6}" type="presParOf" srcId="{917B20FF-1053-46FB-91EB-62AC00D41057}" destId="{61CED00E-4173-4099-ACEC-E586CEC87AB6}" srcOrd="1" destOrd="0" presId="urn:microsoft.com/office/officeart/2005/8/layout/hierarchy1"/>
    <dgm:cxn modelId="{AE04B858-D9CF-412E-8C00-5F1A0317337D}" type="presParOf" srcId="{5634A00F-F205-47F3-913D-8A12ECBE051C}" destId="{42848A03-96D6-4BF5-80B7-D35C4663EEAE}" srcOrd="1" destOrd="0" presId="urn:microsoft.com/office/officeart/2005/8/layout/hierarchy1"/>
    <dgm:cxn modelId="{A49426E0-2F1A-481C-B2D1-9E0367829F9A}" type="presParOf" srcId="{42848A03-96D6-4BF5-80B7-D35C4663EEAE}" destId="{8804252A-0C1C-4D6A-AFDA-CCA060C805DD}" srcOrd="0" destOrd="0" presId="urn:microsoft.com/office/officeart/2005/8/layout/hierarchy1"/>
    <dgm:cxn modelId="{1CD3112A-7FB6-4B87-8D0C-92AF1F52B266}" type="presParOf" srcId="{42848A03-96D6-4BF5-80B7-D35C4663EEAE}" destId="{2E861C14-90CA-49F5-BB39-1AF652B1E624}" srcOrd="1" destOrd="0" presId="urn:microsoft.com/office/officeart/2005/8/layout/hierarchy1"/>
    <dgm:cxn modelId="{45F5C5AF-14F0-4DE9-8B02-7264E2D7C2C4}" type="presParOf" srcId="{2E861C14-90CA-49F5-BB39-1AF652B1E624}" destId="{2AA4B5B6-1182-447E-B2C8-B010BD8DD5A0}" srcOrd="0" destOrd="0" presId="urn:microsoft.com/office/officeart/2005/8/layout/hierarchy1"/>
    <dgm:cxn modelId="{CC734050-462B-41CB-8BAB-3EA71934DE3D}" type="presParOf" srcId="{2AA4B5B6-1182-447E-B2C8-B010BD8DD5A0}" destId="{E4CC9B4D-CBB5-405D-8BFC-2712AA0D8D30}" srcOrd="0" destOrd="0" presId="urn:microsoft.com/office/officeart/2005/8/layout/hierarchy1"/>
    <dgm:cxn modelId="{2DBEC55F-CC19-47FD-BD0C-72A430B765E5}" type="presParOf" srcId="{2AA4B5B6-1182-447E-B2C8-B010BD8DD5A0}" destId="{9D4B1013-9018-47C8-9691-124A703DF624}" srcOrd="1" destOrd="0" presId="urn:microsoft.com/office/officeart/2005/8/layout/hierarchy1"/>
    <dgm:cxn modelId="{5B22C6B0-D8FE-4990-B123-34E4B6D9985A}" type="presParOf" srcId="{2E861C14-90CA-49F5-BB39-1AF652B1E624}" destId="{021AB29D-CC76-45F2-8A5A-49D36F1C9D72}" srcOrd="1" destOrd="0" presId="urn:microsoft.com/office/officeart/2005/8/layout/hierarchy1"/>
    <dgm:cxn modelId="{2DEE328A-EDF7-4A3C-9EBA-45127CC8F01A}" type="presParOf" srcId="{42848A03-96D6-4BF5-80B7-D35C4663EEAE}" destId="{09D62D9F-10E6-429C-9FFA-13B62B61086F}" srcOrd="2" destOrd="0" presId="urn:microsoft.com/office/officeart/2005/8/layout/hierarchy1"/>
    <dgm:cxn modelId="{BF719A07-2333-4B41-A9B4-8BA50A0E63F3}" type="presParOf" srcId="{42848A03-96D6-4BF5-80B7-D35C4663EEAE}" destId="{517C023B-3BBF-4A65-951B-CB2F4B69CEBF}" srcOrd="3" destOrd="0" presId="urn:microsoft.com/office/officeart/2005/8/layout/hierarchy1"/>
    <dgm:cxn modelId="{0134A3C6-DD8A-42CF-9DB6-7BED369445BB}" type="presParOf" srcId="{517C023B-3BBF-4A65-951B-CB2F4B69CEBF}" destId="{F9012B01-3C83-4286-873C-19E72F9BCD00}" srcOrd="0" destOrd="0" presId="urn:microsoft.com/office/officeart/2005/8/layout/hierarchy1"/>
    <dgm:cxn modelId="{D0EA29B9-FF1C-49F5-BF0B-AF46E07A20CE}" type="presParOf" srcId="{F9012B01-3C83-4286-873C-19E72F9BCD00}" destId="{A1B61745-9FAE-47FC-91C1-1F90941843B0}" srcOrd="0" destOrd="0" presId="urn:microsoft.com/office/officeart/2005/8/layout/hierarchy1"/>
    <dgm:cxn modelId="{52B1699E-7587-4460-B748-65A140441504}" type="presParOf" srcId="{F9012B01-3C83-4286-873C-19E72F9BCD00}" destId="{D748C87A-B8E4-4018-AAAD-06758D7D2768}" srcOrd="1" destOrd="0" presId="urn:microsoft.com/office/officeart/2005/8/layout/hierarchy1"/>
    <dgm:cxn modelId="{6FD8B454-69F4-49D1-A275-CFF52FDDAE48}" type="presParOf" srcId="{517C023B-3BBF-4A65-951B-CB2F4B69CEBF}" destId="{3594D78A-2BF2-42C8-911B-77FFF238E368}"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C14EF81F9C3400A8AAC7DED76F26FA3"/>
        <w:category>
          <w:name w:val="Γενικά"/>
          <w:gallery w:val="placeholder"/>
        </w:category>
        <w:types>
          <w:type w:val="bbPlcHdr"/>
        </w:types>
        <w:behaviors>
          <w:behavior w:val="content"/>
        </w:behaviors>
        <w:guid w:val="{1248C8D7-DD55-4C0A-BCB0-49765C46337E}"/>
      </w:docPartPr>
      <w:docPartBody>
        <w:p w:rsidR="00000000" w:rsidRDefault="00326C9A" w:rsidP="00326C9A">
          <w:pPr>
            <w:pStyle w:val="DC14EF81F9C3400A8AAC7DED76F26FA3"/>
          </w:pPr>
          <w:r>
            <w:rPr>
              <w:rFonts w:asciiTheme="majorHAnsi" w:eastAsiaTheme="majorEastAsia" w:hAnsiTheme="majorHAnsi" w:cstheme="majorBidi"/>
              <w:sz w:val="72"/>
              <w:szCs w:val="72"/>
            </w:rPr>
            <w:t>[Πληκτρολογήστε τον τίτλο του εγγράφου]</w:t>
          </w:r>
        </w:p>
      </w:docPartBody>
    </w:docPart>
    <w:docPart>
      <w:docPartPr>
        <w:name w:val="250E25C39DE94E32B4C723D5537916B3"/>
        <w:category>
          <w:name w:val="Γενικά"/>
          <w:gallery w:val="placeholder"/>
        </w:category>
        <w:types>
          <w:type w:val="bbPlcHdr"/>
        </w:types>
        <w:behaviors>
          <w:behavior w:val="content"/>
        </w:behaviors>
        <w:guid w:val="{7332B643-CFA9-4194-9EA9-FEB0819C41D8}"/>
      </w:docPartPr>
      <w:docPartBody>
        <w:p w:rsidR="00000000" w:rsidRDefault="00326C9A" w:rsidP="00326C9A">
          <w:pPr>
            <w:pStyle w:val="250E25C39DE94E32B4C723D5537916B3"/>
          </w:pPr>
          <w:r>
            <w:rPr>
              <w:rFonts w:asciiTheme="majorHAnsi" w:eastAsiaTheme="majorEastAsia" w:hAnsiTheme="majorHAnsi" w:cstheme="majorBidi"/>
              <w:sz w:val="36"/>
              <w:szCs w:val="36"/>
            </w:rPr>
            <w:t>[Πληκτρολογήστε τον υπότιτλο του εγγράφου]</w:t>
          </w:r>
        </w:p>
      </w:docPartBody>
    </w:docPart>
    <w:docPart>
      <w:docPartPr>
        <w:name w:val="A15BA9F38D514546BD5880211B60761C"/>
        <w:category>
          <w:name w:val="Γενικά"/>
          <w:gallery w:val="placeholder"/>
        </w:category>
        <w:types>
          <w:type w:val="bbPlcHdr"/>
        </w:types>
        <w:behaviors>
          <w:behavior w:val="content"/>
        </w:behaviors>
        <w:guid w:val="{2D766880-46A4-4B66-957A-0883C74A3062}"/>
      </w:docPartPr>
      <w:docPartBody>
        <w:p w:rsidR="00000000" w:rsidRDefault="00326C9A" w:rsidP="00326C9A">
          <w:pPr>
            <w:pStyle w:val="A15BA9F38D514546BD5880211B60761C"/>
          </w:pPr>
          <w:r>
            <w:t>[Επιλογή ημερομηνίας]</w:t>
          </w:r>
        </w:p>
      </w:docPartBody>
    </w:docPart>
    <w:docPart>
      <w:docPartPr>
        <w:name w:val="AE3F83558A634389BB489776D66CBCFB"/>
        <w:category>
          <w:name w:val="Γενικά"/>
          <w:gallery w:val="placeholder"/>
        </w:category>
        <w:types>
          <w:type w:val="bbPlcHdr"/>
        </w:types>
        <w:behaviors>
          <w:behavior w:val="content"/>
        </w:behaviors>
        <w:guid w:val="{85E78E97-6763-421A-BDC5-21A7C7F45516}"/>
      </w:docPartPr>
      <w:docPartBody>
        <w:p w:rsidR="00000000" w:rsidRDefault="00326C9A" w:rsidP="00326C9A">
          <w:pPr>
            <w:pStyle w:val="AE3F83558A634389BB489776D66CBCFB"/>
          </w:pPr>
          <w:r>
            <w:t>[Πληκτρολογήστε το όνομα της εταιρείας]</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26C9A"/>
    <w:rsid w:val="00326C9A"/>
    <w:rsid w:val="00CC356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C14EF81F9C3400A8AAC7DED76F26FA3">
    <w:name w:val="DC14EF81F9C3400A8AAC7DED76F26FA3"/>
    <w:rsid w:val="00326C9A"/>
  </w:style>
  <w:style w:type="paragraph" w:customStyle="1" w:styleId="250E25C39DE94E32B4C723D5537916B3">
    <w:name w:val="250E25C39DE94E32B4C723D5537916B3"/>
    <w:rsid w:val="00326C9A"/>
  </w:style>
  <w:style w:type="paragraph" w:customStyle="1" w:styleId="A15BA9F38D514546BD5880211B60761C">
    <w:name w:val="A15BA9F38D514546BD5880211B60761C"/>
    <w:rsid w:val="00326C9A"/>
  </w:style>
  <w:style w:type="paragraph" w:customStyle="1" w:styleId="AE3F83558A634389BB489776D66CBCFB">
    <w:name w:val="AE3F83558A634389BB489776D66CBCFB"/>
    <w:rsid w:val="00326C9A"/>
  </w:style>
  <w:style w:type="paragraph" w:customStyle="1" w:styleId="58799433BE93424EBE01B1DB8FD64357">
    <w:name w:val="58799433BE93424EBE01B1DB8FD64357"/>
    <w:rsid w:val="00326C9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EAA9A7-F91D-49E9-BC9C-8D016D0FA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11</Pages>
  <Words>1839</Words>
  <Characters>9935</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Ιωάννα Βοζινίδου</Company>
  <LinksUpToDate>false</LinksUpToDate>
  <CharactersWithSpaces>11751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creator>Α.Ε.Μ 4355</dc:creator>
  <cp:lastModifiedBy>Filareti</cp:lastModifiedBy>
  <cp:revision>14</cp:revision>
  <dcterms:created xsi:type="dcterms:W3CDTF">2018-03-21T19:31:00Z</dcterms:created>
  <dcterms:modified xsi:type="dcterms:W3CDTF">2018-03-21T21:39:00Z</dcterms:modified>
</cp:coreProperties>
</file>